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comments.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hd w:val="clear" w:color="auto" w:fill="FFFFFF"/>
        <w:spacing w:lineRule="auto" w:line="240" w:before="0" w:after="72"/>
        <w:outlineLvl w:val="2"/>
        <w:rPr>
          <w:rFonts w:ascii="Arial" w:hAnsi="Arial" w:eastAsia="Times New Roman" w:cs="Arial"/>
          <w:b/>
          <w:b/>
          <w:bCs/>
          <w:color w:val="000000"/>
          <w:sz w:val="24"/>
          <w:szCs w:val="24"/>
        </w:rPr>
      </w:pPr>
      <w:r>
        <w:rPr>
          <w:rFonts w:eastAsia="Times New Roman" w:cs="Arial" w:ascii="Arial" w:hAnsi="Arial"/>
          <w:b/>
          <w:bCs/>
          <w:color w:val="000000"/>
          <w:sz w:val="24"/>
          <w:szCs w:val="24"/>
        </w:rPr>
        <w:t>Common Metadata</w:t>
      </w:r>
    </w:p>
    <w:p>
      <w:pPr>
        <w:pStyle w:val="Normal"/>
        <w:rPr/>
      </w:pPr>
      <w:r>
        <w:rPr/>
      </w:r>
    </w:p>
    <w:p>
      <w:pPr>
        <w:pStyle w:val="Normal"/>
        <w:rPr/>
      </w:pPr>
      <w:r>
        <w:rPr/>
      </w:r>
    </w:p>
    <w:tbl>
      <w:tblPr>
        <w:tblW w:w="12945" w:type="dxa"/>
        <w:jc w:val="left"/>
        <w:tblInd w:w="0" w:type="dxa"/>
        <w:tblCellMar>
          <w:top w:w="48" w:type="dxa"/>
          <w:left w:w="96" w:type="dxa"/>
          <w:bottom w:w="48" w:type="dxa"/>
          <w:right w:w="96" w:type="dxa"/>
        </w:tblCellMar>
        <w:tblLook w:val="04a0" w:noHBand="0" w:noVBand="1" w:firstColumn="1" w:lastRow="0" w:lastColumn="0" w:firstRow="1"/>
      </w:tblPr>
      <w:tblGrid>
        <w:gridCol w:w="1044"/>
        <w:gridCol w:w="1547"/>
        <w:gridCol w:w="870"/>
        <w:gridCol w:w="828"/>
        <w:gridCol w:w="911"/>
        <w:gridCol w:w="625"/>
        <w:gridCol w:w="744"/>
        <w:gridCol w:w="712"/>
        <w:gridCol w:w="2964"/>
        <w:gridCol w:w="2699"/>
      </w:tblGrid>
      <w:tr>
        <w:trPr/>
        <w:tc>
          <w:tcPr>
            <w:tcW w:w="1044"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Name</w:t>
            </w:r>
          </w:p>
        </w:tc>
        <w:tc>
          <w:tcPr>
            <w:tcW w:w="1547"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Api Name (JSON)</w:t>
            </w:r>
          </w:p>
        </w:tc>
        <w:tc>
          <w:tcPr>
            <w:tcW w:w="870"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Display Section</w:t>
            </w:r>
          </w:p>
        </w:tc>
        <w:tc>
          <w:tcPr>
            <w:tcW w:w="828"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Mandatory (No, Aggregated, All) *</w:t>
            </w:r>
          </w:p>
        </w:tc>
        <w:tc>
          <w:tcPr>
            <w:tcW w:w="911"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Tag (Aggregated records only)</w:t>
            </w:r>
          </w:p>
        </w:tc>
        <w:tc>
          <w:tcPr>
            <w:tcW w:w="625"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Group</w:t>
            </w:r>
          </w:p>
        </w:tc>
        <w:tc>
          <w:tcPr>
            <w:tcW w:w="744"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Sensitive</w:t>
            </w:r>
          </w:p>
        </w:tc>
        <w:tc>
          <w:tcPr>
            <w:tcW w:w="712"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Type</w:t>
            </w:r>
          </w:p>
        </w:tc>
        <w:tc>
          <w:tcPr>
            <w:tcW w:w="2964"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Example</w:t>
            </w:r>
          </w:p>
        </w:tc>
        <w:tc>
          <w:tcPr>
            <w:tcW w:w="2699"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Guidelines/Comments</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 Type</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Identity/Stock Identity</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All</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b/>
                <w:b/>
                <w:color w:val="000000"/>
                <w:sz w:val="19"/>
                <w:szCs w:val="19"/>
              </w:rPr>
            </w:pPr>
            <w:del w:id="0" w:author="Gentile, Aureliano (NFISI)" w:date="2022-01-24T16:59:00Z">
              <w:commentRangeStart w:id="0"/>
              <w:commentRangeStart w:id="1"/>
              <w:r>
                <w:rPr>
                  <w:rFonts w:eastAsia="Times New Roman" w:cs="Arial" w:ascii="Arial" w:hAnsi="Arial"/>
                  <w:b/>
                  <w:color w:val="FF0000"/>
                  <w:sz w:val="19"/>
                  <w:szCs w:val="19"/>
                </w:rPr>
                <w:delText>No</w:delText>
              </w:r>
            </w:del>
            <w:r>
              <w:rPr>
                <w:rFonts w:eastAsia="Times New Roman" w:cs="Arial" w:ascii="Arial" w:hAnsi="Arial"/>
                <w:b/>
                <w:color w:val="FF0000"/>
                <w:sz w:val="19"/>
                <w:szCs w:val="19"/>
              </w:rPr>
            </w:r>
            <w:ins w:id="1" w:author="Gentile, Aureliano (NFISI)" w:date="2022-01-24T16:59:00Z">
              <w:commentRangeEnd w:id="0"/>
              <w:r>
                <w:commentReference w:id="0"/>
              </w:r>
              <w:r>
                <w:rPr>
                  <w:rFonts w:eastAsia="Times New Roman" w:cs="Arial" w:ascii="Arial" w:hAnsi="Arial"/>
                  <w:b/>
                  <w:color w:val="FF0000"/>
                  <w:sz w:val="19"/>
                  <w:szCs w:val="19"/>
                </w:rPr>
                <w:t>YES</w:t>
              </w:r>
            </w:ins>
            <w:commentRangeEnd w:id="1"/>
            <w:r>
              <w:commentReference w:id="1"/>
            </w:r>
            <w:r>
              <w:rPr>
                <w:rFonts w:eastAsia="Times New Roman" w:cs="Arial" w:ascii="Arial" w:hAnsi="Arial"/>
                <w:b/>
                <w:color w:val="FF0000"/>
                <w:sz w:val="19"/>
                <w:szCs w:val="19"/>
              </w:rPr>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or Stock</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Automatically compiled</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Source</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Any combination of the following values: "FIRMS", "RAMS" or "FishSource". RAM/FishSource/FIRMS records don't have this property.</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Automatically compiled</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Data owner</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data_owner</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Data/Stock Data</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commentRangeStart w:id="2"/>
            <w:r>
              <w:rPr>
                <w:rFonts w:eastAsia="Times New Roman" w:cs="Arial" w:ascii="Arial" w:hAnsi="Arial"/>
                <w:b/>
                <w:bCs/>
                <w:color w:val="000000"/>
                <w:sz w:val="19"/>
                <w:szCs w:val="19"/>
              </w:rPr>
              <w:t>Yes</w:t>
            </w:r>
            <w:commentRangeEnd w:id="2"/>
            <w:r>
              <w:commentReference w:id="2"/>
            </w:r>
            <w:r>
              <w:rPr>
                <w:rFonts w:eastAsia="Times New Roman" w:cs="Arial" w:ascii="Arial" w:hAnsi="Arial"/>
                <w:b/>
                <w:bCs/>
                <w:color w:val="000000"/>
                <w:sz w:val="19"/>
                <w:szCs w:val="19"/>
              </w:rPr>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e.g. IATTC</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Database Sources</w:t>
            </w:r>
          </w:p>
        </w:tc>
        <w:tc>
          <w:tcPr>
            <w:tcW w:w="154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database_sources</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Fishery Identity/Stock Identity</w:t>
            </w:r>
          </w:p>
        </w:tc>
        <w:tc>
          <w:tcPr>
            <w:tcW w:w="828"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Resource</w:t>
            </w:r>
          </w:p>
        </w:tc>
        <w:tc>
          <w:tcPr>
            <w:tcW w:w="296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"database_sources": [{"name":"FIRMS", "description": "unknown", "url":"</w:t>
            </w:r>
            <w:r>
              <w:rPr>
                <w:rFonts w:eastAsia="Times New Roman" w:cs="Arial" w:ascii="Arial" w:hAnsi="Arial"/>
                <w:b/>
                <w:bCs/>
                <w:color w:val="3366BB"/>
                <w:sz w:val="19"/>
                <w:szCs w:val="19"/>
              </w:rPr>
              <w:t>http://</w:t>
            </w:r>
            <w:r>
              <w:rPr>
                <w:rFonts w:eastAsia="Times New Roman" w:cs="Arial" w:ascii="Arial" w:hAnsi="Arial"/>
                <w:b/>
                <w:bCs/>
                <w:color w:val="000000"/>
                <w:sz w:val="19"/>
                <w:szCs w:val="19"/>
              </w:rPr>
              <w:t>....."}, ...]</w:t>
            </w:r>
          </w:p>
        </w:tc>
        <w:tc>
          <w:tcPr>
            <w:tcW w:w="269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IT DOES NOT SEEM TO BE PRESENT ANYMORE. A list of elements of the type {"name": "a name", "description": "a description", "url": "</w:t>
            </w:r>
            <w:r>
              <w:rPr>
                <w:rFonts w:eastAsia="Times New Roman" w:cs="Arial" w:ascii="Arial" w:hAnsi="Arial"/>
                <w:b/>
                <w:bCs/>
                <w:color w:val="3366BB"/>
                <w:sz w:val="19"/>
                <w:szCs w:val="19"/>
              </w:rPr>
              <w:t>http://</w:t>
            </w:r>
            <w:r>
              <w:rPr>
                <w:rFonts w:eastAsia="Times New Roman" w:cs="Arial" w:ascii="Arial" w:hAnsi="Arial"/>
                <w:b/>
                <w:bCs/>
                <w:color w:val="000000"/>
                <w:sz w:val="19"/>
                <w:szCs w:val="19"/>
              </w:rPr>
              <w:t>...."}. Name and url are mandatory. For the attribute </w:t>
            </w:r>
            <w:r>
              <w:rPr>
                <w:rFonts w:eastAsia="Times New Roman" w:cs="Arial" w:ascii="Arial" w:hAnsi="Arial"/>
                <w:b/>
                <w:bCs/>
                <w:i/>
                <w:iCs/>
                <w:color w:val="000000"/>
                <w:sz w:val="19"/>
                <w:szCs w:val="19"/>
              </w:rPr>
              <w:t>name</w:t>
            </w:r>
            <w:r>
              <w:rPr>
                <w:rFonts w:eastAsia="Times New Roman" w:cs="Arial" w:ascii="Arial" w:hAnsi="Arial"/>
                <w:b/>
                <w:bCs/>
                <w:color w:val="000000"/>
                <w:sz w:val="19"/>
                <w:szCs w:val="19"/>
              </w:rPr>
              <w:t> there is a controlled vocabulary: FIRMS, RAM, FishSource.</w:t>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Source of Information</w:t>
            </w:r>
          </w:p>
        </w:tc>
        <w:tc>
          <w:tcPr>
            <w:tcW w:w="154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source_of_information</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"source_of_information" : [{"name":"...", "description": "...", "url":"</w:t>
            </w:r>
            <w:r>
              <w:rPr>
                <w:rFonts w:eastAsia="Times New Roman" w:cs="Arial" w:ascii="Arial" w:hAnsi="Arial"/>
                <w:color w:val="3366BB"/>
                <w:sz w:val="19"/>
                <w:szCs w:val="19"/>
              </w:rPr>
              <w:t>http://</w:t>
            </w:r>
            <w:r>
              <w:rPr>
                <w:rFonts w:eastAsia="Times New Roman" w:cs="Arial" w:ascii="Arial" w:hAnsi="Arial"/>
                <w:color w:val="000000"/>
                <w:sz w:val="19"/>
                <w:szCs w:val="19"/>
              </w:rPr>
              <w:t>....."},...]</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 list of elements of the type {"name": "a name", "description": "a description", "url": "</w:t>
            </w:r>
            <w:r>
              <w:rPr>
                <w:rFonts w:eastAsia="Times New Roman" w:cs="Arial" w:ascii="Arial" w:hAnsi="Arial"/>
                <w:color w:val="3366BB"/>
                <w:sz w:val="19"/>
                <w:szCs w:val="19"/>
              </w:rPr>
              <w:t>http://</w:t>
            </w:r>
            <w:r>
              <w:rPr>
                <w:rFonts w:eastAsia="Times New Roman" w:cs="Arial" w:ascii="Arial" w:hAnsi="Arial"/>
                <w:color w:val="000000"/>
                <w:sz w:val="19"/>
                <w:szCs w:val="19"/>
              </w:rPr>
              <w:t>...."}. Name and url are mandatory.</w:t>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commentRangeStart w:id="3"/>
            <w:r>
              <w:rPr>
                <w:rFonts w:eastAsia="Times New Roman" w:cs="Arial" w:ascii="Arial" w:hAnsi="Arial"/>
                <w:b/>
                <w:bCs/>
                <w:color w:val="000000"/>
                <w:sz w:val="19"/>
                <w:szCs w:val="19"/>
              </w:rPr>
              <w:t>Refers To</w:t>
            </w:r>
            <w:commentRangeEnd w:id="3"/>
            <w:r>
              <w:commentReference w:id="3"/>
            </w:r>
            <w:r>
              <w:rPr>
                <w:rFonts w:eastAsia="Times New Roman" w:cs="Arial" w:ascii="Arial" w:hAnsi="Arial"/>
                <w:b/>
                <w:bCs/>
                <w:color w:val="000000"/>
                <w:sz w:val="19"/>
                <w:szCs w:val="19"/>
              </w:rPr>
            </w:r>
          </w:p>
        </w:tc>
        <w:tc>
          <w:tcPr>
            <w:tcW w:w="154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refers_to</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TO BE CHECKED.</w:t>
            </w:r>
          </w:p>
        </w:tc>
        <w:tc>
          <w:tcPr>
            <w:tcW w:w="828"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296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Check the record </w:t>
            </w:r>
            <w:hyperlink r:id="rId2">
              <w:r>
                <w:rPr>
                  <w:rFonts w:eastAsia="Times New Roman" w:cs="Arial" w:ascii="Arial" w:hAnsi="Arial"/>
                  <w:b/>
                  <w:bCs/>
                  <w:color w:val="3366BB"/>
                  <w:sz w:val="19"/>
                  <w:szCs w:val="19"/>
                </w:rPr>
                <w:t>http://data.d4science.org/ctlg/GRSF_Admin/f82393dd-d23a-3c26-98d3-ccc5f7910266</w:t>
              </w:r>
            </w:hyperlink>
            <w:r>
              <w:rPr>
                <w:rFonts w:eastAsia="Times New Roman" w:cs="Arial" w:ascii="Arial" w:hAnsi="Arial"/>
                <w:b/>
                <w:bCs/>
                <w:color w:val="000000"/>
                <w:sz w:val="19"/>
                <w:szCs w:val="19"/>
              </w:rPr>
              <w:t> The json submitted by KB contains: "refers_to" : [ { "id" : "c29b2485-c33f-3c03-8790-55a1dcf045ed", "url" : "</w:t>
            </w:r>
            <w:hyperlink r:id="rId3">
              <w:r>
                <w:rPr>
                  <w:rFonts w:eastAsia="Times New Roman" w:cs="Arial" w:ascii="Arial" w:hAnsi="Arial"/>
                  <w:b/>
                  <w:bCs/>
                  <w:color w:val="3366BB"/>
                  <w:sz w:val="19"/>
                  <w:szCs w:val="19"/>
                </w:rPr>
                <w:t>http://data.d4science.org/ctlg/GRSF_Admin/c29b2485-c33f-3c03-8790-55a1dcf045ed</w:t>
              </w:r>
            </w:hyperlink>
            <w:r>
              <w:rPr>
                <w:rFonts w:eastAsia="Times New Roman" w:cs="Arial" w:ascii="Arial" w:hAnsi="Arial"/>
                <w:b/>
                <w:bCs/>
                <w:color w:val="000000"/>
                <w:sz w:val="19"/>
                <w:szCs w:val="19"/>
              </w:rPr>
              <w:t>"}] but I don't find the field in CKAN GUI.</w:t>
            </w:r>
          </w:p>
        </w:tc>
        <w:tc>
          <w:tcPr>
            <w:tcW w:w="269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 list of objects of the format {"url": "http://", "id": "..."} that allows the aggregated GRSF records to point to their source records already published in the catalogue. The url and the id are both mandatory and are the ones returned by the services when a source record is published.</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Short Name</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short_name</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Identity/Fishery Identity</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American Plaice NAFO-5YZ - </w:t>
            </w:r>
            <w:hyperlink r:id="rId4">
              <w:r>
                <w:rPr>
                  <w:rFonts w:eastAsia="Times New Roman" w:cs="Arial" w:ascii="Arial" w:hAnsi="Arial"/>
                  <w:color w:val="3366BB"/>
                  <w:sz w:val="19"/>
                  <w:szCs w:val="19"/>
                </w:rPr>
                <w:t>https://data.d4science.org/ctlg/GRSF_Admin/f6342402-b5fb-3457-9b49-c0a018f2ce72</w:t>
              </w:r>
            </w:hyperlink>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 short name for this product</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SDG Flag</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sdg_flag</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Additional Info</w:t>
            </w:r>
          </w:p>
        </w:tc>
        <w:tc>
          <w:tcPr>
            <w:tcW w:w="828"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ins w:id="2" w:author="Gentile, Aureliano (NFISI)" w:date="2022-02-01T12:20:00Z">
              <w:r>
                <w:rPr>
                  <w:rFonts w:eastAsia="Times New Roman" w:cs="Arial" w:ascii="Arial" w:hAnsi="Arial"/>
                  <w:b/>
                  <w:bCs/>
                  <w:color w:val="FF0000"/>
                  <w:sz w:val="19"/>
                  <w:szCs w:val="19"/>
                </w:rPr>
                <w:t>YES</w:t>
              </w:r>
            </w:ins>
            <w:commentRangeStart w:id="4"/>
            <w:r>
              <w:rPr>
                <w:rFonts w:eastAsia="Times New Roman" w:cs="Arial" w:ascii="Arial" w:hAnsi="Arial"/>
                <w:b/>
                <w:bCs/>
                <w:color w:val="000000"/>
                <w:sz w:val="19"/>
                <w:szCs w:val="19"/>
              </w:rPr>
              <w:t> ????</w:t>
            </w:r>
            <w:commentRangeEnd w:id="4"/>
            <w:r>
              <w:commentReference w:id="4"/>
            </w:r>
            <w:r>
              <w:rPr>
                <w:rFonts w:eastAsia="Times New Roman" w:cs="Arial" w:ascii="Arial" w:hAnsi="Arial"/>
                <w:b/>
                <w:bCs/>
                <w:color w:val="000000"/>
                <w:sz w:val="19"/>
                <w:szCs w:val="19"/>
              </w:rPr>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(The group is assigned only if the value is true - GRSF SDG Flag : grsf-sdg-flag)</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true or false</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Available only in record </w:t>
            </w:r>
            <w:hyperlink r:id="rId5">
              <w:r>
                <w:rPr>
                  <w:rFonts w:eastAsia="Times New Roman" w:cs="Arial" w:ascii="Arial" w:hAnsi="Arial"/>
                  <w:color w:val="3366BB"/>
                  <w:sz w:val="19"/>
                  <w:szCs w:val="19"/>
                </w:rPr>
                <w:t>https://data.d4science.org/ctlg/GRSF/a676350b-c37c-3754-aa64-13ad407f829e</w:t>
              </w:r>
            </w:hyperlink>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Status of the GRSF record</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status_grsf_record</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Additional Info</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Pending</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i/>
                <w:i/>
                <w:iCs/>
                <w:color w:val="000000"/>
                <w:sz w:val="19"/>
                <w:szCs w:val="19"/>
              </w:rPr>
            </w:pPr>
            <w:r>
              <w:rPr>
                <w:rFonts w:eastAsia="Times New Roman" w:cs="Arial" w:ascii="Arial" w:hAnsi="Arial"/>
                <w:i/>
                <w:iCs/>
                <w:color w:val="000000"/>
                <w:sz w:val="19"/>
                <w:szCs w:val="19"/>
              </w:rPr>
              <w:t>Controlled vocabulary: Pending, Rejected, Confirmed, Archived, Hidden, Merged (i.e. when the aggregated record comes out from more than one source record)</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commentRangeStart w:id="5"/>
            <w:r>
              <w:rPr>
                <w:rFonts w:eastAsia="Times New Roman" w:cs="Arial" w:ascii="Arial" w:hAnsi="Arial"/>
                <w:color w:val="FF0000"/>
                <w:sz w:val="19"/>
                <w:szCs w:val="19"/>
                <w:rPrChange w:id="0" w:author="Gentile, Aureliano (NFISI)" w:date="2022-02-01T12:21:00Z"/>
              </w:rPr>
              <w:t>Catches</w:t>
            </w:r>
            <w:commentRangeEnd w:id="5"/>
            <w:r>
              <w:commentReference w:id="5"/>
            </w:r>
            <w:r>
              <w:rPr>
                <w:rFonts w:eastAsia="Times New Roman" w:cs="Arial" w:ascii="Arial" w:hAnsi="Arial"/>
                <w:color w:val="FF0000"/>
                <w:sz w:val="19"/>
                <w:szCs w:val="19"/>
              </w:rPr>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catches</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Data/Fishery Data</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(Catches)</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"catches": [{"unit" : "...", "value": "...", "year": "..."}, ...]</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 time series of value, unit and date</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commentRangeStart w:id="6"/>
            <w:r>
              <w:rPr>
                <w:rFonts w:eastAsia="Times New Roman" w:cs="Arial" w:ascii="Arial" w:hAnsi="Arial"/>
                <w:color w:val="FF0000"/>
                <w:sz w:val="19"/>
                <w:szCs w:val="19"/>
                <w:rPrChange w:id="0" w:author="Gentile, Aureliano (NFISI)" w:date="2022-02-01T12:21:00Z"/>
              </w:rPr>
              <w:t>Landings</w:t>
            </w:r>
            <w:commentRangeEnd w:id="6"/>
            <w:r>
              <w:commentReference w:id="6"/>
            </w:r>
            <w:r>
              <w:rPr>
                <w:rFonts w:eastAsia="Times New Roman" w:cs="Arial" w:ascii="Arial" w:hAnsi="Arial"/>
                <w:color w:val="FF0000"/>
                <w:sz w:val="19"/>
                <w:szCs w:val="19"/>
              </w:rPr>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landings</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Data/Fishery Data</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(Landings)</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"landings": [{"unit" : "...", "value": "...", "year": "..."}, ...]</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 time series of value, unit and date</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Species</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species</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Identity/Fishery Identity</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multiple fields are mapped as multiple key/value pair fields in the catalogue.</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Similar GRSF Record"</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similar_grsf_records</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Identity/Fishery Identity</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Similar Source Record</w:t>
            </w:r>
          </w:p>
        </w:tc>
        <w:tc>
          <w:tcPr>
            <w:tcW w:w="154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similar_source_records</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r>
          </w:p>
        </w:tc>
        <w:tc>
          <w:tcPr>
            <w:tcW w:w="828"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Field (repeatable)</w:t>
            </w:r>
          </w:p>
        </w:tc>
        <w:tc>
          <w:tcPr>
            <w:tcW w:w="296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r>
          </w:p>
        </w:tc>
        <w:tc>
          <w:tcPr>
            <w:tcW w:w="269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IT DOES NOT SEEM TO BE PRESENT ANYMORE</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Domain</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Additional Info</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All</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b/>
                <w:b/>
                <w:color w:val="000000"/>
                <w:sz w:val="19"/>
                <w:szCs w:val="19"/>
              </w:rPr>
            </w:pPr>
            <w:del w:id="5" w:author="Gentile, Aureliano (NFISI)" w:date="2022-01-31T15:55:00Z">
              <w:r>
                <w:rPr>
                  <w:rFonts w:eastAsia="Times New Roman" w:cs="Arial" w:ascii="Arial" w:hAnsi="Arial"/>
                  <w:color w:val="000000"/>
                  <w:sz w:val="19"/>
                  <w:szCs w:val="19"/>
                </w:rPr>
                <w:delText>No</w:delText>
              </w:r>
            </w:del>
            <w:ins w:id="6" w:author="Gentile, Aureliano (NFISI)" w:date="2022-01-31T15:55:00Z">
              <w:r>
                <w:rPr>
                  <w:rFonts w:eastAsia="Times New Roman" w:cs="Arial" w:ascii="Arial" w:hAnsi="Arial"/>
                  <w:color w:val="000000"/>
                  <w:sz w:val="19"/>
                  <w:szCs w:val="19"/>
                </w:rPr>
                <w:t xml:space="preserve"> </w:t>
              </w:r>
            </w:ins>
            <w:ins w:id="7" w:author="Gentile, Aureliano (NFISI)" w:date="2022-01-31T15:55:00Z">
              <w:commentRangeStart w:id="7"/>
              <w:r>
                <w:rPr>
                  <w:rFonts w:eastAsia="Times New Roman" w:cs="Arial" w:ascii="Arial" w:hAnsi="Arial"/>
                  <w:b/>
                  <w:color w:val="FF0000"/>
                  <w:sz w:val="19"/>
                  <w:szCs w:val="19"/>
                </w:rPr>
                <w:t>YES</w:t>
              </w:r>
            </w:ins>
            <w:commentRangeEnd w:id="7"/>
            <w:r>
              <w:commentReference w:id="7"/>
            </w:r>
            <w:r>
              <w:rPr>
                <w:rFonts w:eastAsia="Times New Roman" w:cs="Arial" w:ascii="Arial" w:hAnsi="Arial"/>
                <w:b/>
                <w:color w:val="FF0000"/>
                <w:sz w:val="19"/>
                <w:szCs w:val="19"/>
              </w:rPr>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Automatically set to Stock or Fishery.</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 UUID</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grsf_uuid</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Additional Info</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All</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id of this Stock/Fishery object into the Knowledge Base. </w:t>
            </w:r>
            <w:r>
              <w:rPr>
                <w:rFonts w:eastAsia="Times New Roman" w:cs="Arial" w:ascii="Arial" w:hAnsi="Arial"/>
                <w:b/>
                <w:bCs/>
                <w:color w:val="000000"/>
                <w:sz w:val="19"/>
                <w:szCs w:val="19"/>
              </w:rPr>
              <w:t>It must be unique</w:t>
            </w:r>
            <w:r>
              <w:rPr>
                <w:rFonts w:eastAsia="Times New Roman" w:cs="Arial" w:ascii="Arial" w:hAnsi="Arial"/>
                <w:color w:val="000000"/>
                <w:sz w:val="19"/>
                <w:szCs w:val="19"/>
              </w:rPr>
              <w:t> because will be used as name of the published product.</w:t>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Management Body/Authority(ies)</w:t>
            </w:r>
          </w:p>
        </w:tc>
        <w:tc>
          <w:tcPr>
            <w:tcW w:w="154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management_body_authorities</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Stock Identity/Fishery Identity</w:t>
            </w:r>
          </w:p>
        </w:tc>
        <w:tc>
          <w:tcPr>
            <w:tcW w:w="828"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Aggregated</w:t>
            </w:r>
          </w:p>
        </w:tc>
        <w:tc>
          <w:tcPr>
            <w:tcW w:w="911"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r>
          </w:p>
        </w:tc>
        <w:tc>
          <w:tcPr>
            <w:tcW w:w="269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commentRangeStart w:id="8"/>
            <w:r>
              <w:rPr>
                <w:rFonts w:eastAsia="Times New Roman" w:cs="Arial" w:ascii="Arial" w:hAnsi="Arial"/>
                <w:b/>
                <w:bCs/>
                <w:color w:val="000000"/>
                <w:sz w:val="19"/>
                <w:szCs w:val="19"/>
              </w:rPr>
              <w:t>IT DOES NOT SEEM TO BE PRESENT ANYMORE</w:t>
            </w:r>
            <w:commentRangeEnd w:id="8"/>
            <w:r>
              <w:commentReference w:id="8"/>
            </w:r>
            <w:r>
              <w:rPr>
                <w:rFonts w:eastAsia="Times New Roman" w:cs="Arial" w:ascii="Arial" w:hAnsi="Arial"/>
                <w:b/>
                <w:bCs/>
                <w:color w:val="000000"/>
                <w:sz w:val="19"/>
                <w:szCs w:val="19"/>
              </w:rPr>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spatial (IT SHOUDL BE SPATIAL)</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spatial</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Additional Info</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2005</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10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Connected Record</w:t>
            </w:r>
          </w:p>
        </w:tc>
        <w:tc>
          <w:tcPr>
            <w:tcW w:w="154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connected</w:t>
            </w:r>
          </w:p>
        </w:tc>
        <w:tc>
          <w:tcPr>
            <w:tcW w:w="870"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Stock Identity/Fishery Identity</w:t>
            </w:r>
          </w:p>
        </w:tc>
        <w:tc>
          <w:tcPr>
            <w:tcW w:w="828"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r>
          </w:p>
        </w:tc>
        <w:tc>
          <w:tcPr>
            <w:tcW w:w="911"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625"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1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96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Times New Roman" w:hAnsi="Times New Roman" w:eastAsia="Times New Roman" w:cs="Times New Roman"/>
                <w:sz w:val="20"/>
                <w:szCs w:val="20"/>
              </w:rPr>
            </w:pPr>
            <w:commentRangeStart w:id="9"/>
            <w:r>
              <w:rPr>
                <w:rFonts w:eastAsia="Times New Roman" w:cs="Times New Roman" w:ascii="Times New Roman" w:hAnsi="Times New Roman"/>
                <w:sz w:val="20"/>
                <w:szCs w:val="20"/>
              </w:rPr>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IT DOES NOT SEEM TO BE PRESENT ANYMORE</w:t>
            </w:r>
            <w:commentRangeEnd w:id="9"/>
            <w:r>
              <w:commentReference w:id="9"/>
            </w:r>
            <w:r>
              <w:rPr>
                <w:rFonts w:eastAsia="Times New Roman" w:cs="Arial" w:ascii="Arial" w:hAnsi="Arial"/>
                <w:color w:val="000000"/>
                <w:sz w:val="19"/>
                <w:szCs w:val="19"/>
              </w:rPr>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Annotation</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annotations</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Additional Info</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ins w:id="8" w:author="Gentile, Aureliano (NFISI)" w:date="2022-01-31T15:53:00Z">
              <w:commentRangeStart w:id="10"/>
              <w:r>
                <w:rPr>
                  <w:rFonts w:eastAsia="Times New Roman" w:cs="Arial" w:ascii="Arial" w:hAnsi="Arial"/>
                  <w:b/>
                  <w:bCs/>
                  <w:color w:val="000000"/>
                  <w:sz w:val="19"/>
                  <w:szCs w:val="19"/>
                </w:rPr>
                <w:t>YES</w:t>
              </w:r>
            </w:ins>
            <w:r>
              <w:rPr>
                <w:rFonts w:eastAsia="Times New Roman" w:cs="Arial" w:ascii="Arial" w:hAnsi="Arial"/>
                <w:b/>
                <w:bCs/>
                <w:color w:val="000000"/>
                <w:sz w:val="19"/>
                <w:szCs w:val="19"/>
              </w:rPr>
            </w:r>
            <w:commentRangeEnd w:id="10"/>
            <w:r>
              <w:commentReference w:id="10"/>
            </w:r>
            <w:r>
              <w:rPr>
                <w:rFonts w:eastAsia="Times New Roman" w:cs="Arial" w:ascii="Arial" w:hAnsi="Arial"/>
                <w:b/>
                <w:bCs/>
                <w:color w:val="000000"/>
                <w:sz w:val="19"/>
                <w:szCs w:val="19"/>
              </w:rPr>
              <w:t>TO BE CHECKED</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{"annotation_message":"checked together with Paula Anton","admin":"Aureliano Gentile","time":"2018-07-27 14:58:13 CET"}</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example is from record </w:t>
            </w:r>
            <w:hyperlink r:id="rId6">
              <w:r>
                <w:rPr>
                  <w:rFonts w:eastAsia="Times New Roman" w:cs="Arial" w:ascii="Arial" w:hAnsi="Arial"/>
                  <w:color w:val="3366BB"/>
                  <w:sz w:val="19"/>
                  <w:szCs w:val="19"/>
                </w:rPr>
                <w:t>https://data.d4science.org/ctlg/GRSF_Admin/22657fbf-41fb-3c10-90bd-6244b38d4e05</w:t>
              </w:r>
            </w:hyperlink>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similarities_indicator</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Tag values are: "with similar records", "without similar records"</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USED only for tagging.</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without similar records</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Tag values are: " connected", "not connected"</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USED only for tagging.</w:t>
            </w:r>
          </w:p>
        </w:tc>
      </w:tr>
      <w:tr>
        <w:trPr/>
        <w:tc>
          <w:tcPr>
            <w:tcW w:w="10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Citation</w:t>
            </w:r>
          </w:p>
        </w:tc>
        <w:tc>
          <w:tcPr>
            <w:tcW w:w="154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citation</w:t>
            </w:r>
          </w:p>
        </w:tc>
        <w:tc>
          <w:tcPr>
            <w:tcW w:w="87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Additional Info + Top Button</w:t>
            </w:r>
          </w:p>
        </w:tc>
        <w:tc>
          <w:tcPr>
            <w:tcW w:w="82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2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4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1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96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 D4Science.org. Hippoglossoides platessoides - Atlantic, Northwest / 21.5.Y - Atlantic, Northwest / 21.5.Z. In: Global Record of Stocks and Fisheries (GRSF). Consiglio Nazionale delle Ricerche, CNR. Version: 1.0. Updated: June 14, 2021. Accessed: [Date accessed and/or downloaded]. </w:t>
            </w:r>
            <w:hyperlink r:id="rId7">
              <w:r>
                <w:rPr>
                  <w:rFonts w:eastAsia="Times New Roman" w:cs="Arial" w:ascii="Arial" w:hAnsi="Arial"/>
                  <w:color w:val="3366BB"/>
                  <w:sz w:val="19"/>
                  <w:szCs w:val="19"/>
                </w:rPr>
                <w:t>http://data.d4science.org/ctlg/GRSF_Admin/f6342402-b5fb-3457-9b49-c0a018f2ce72</w:t>
              </w:r>
            </w:hyperlink>
            <w:r>
              <w:rPr>
                <w:rFonts w:eastAsia="Times New Roman" w:cs="Arial" w:ascii="Arial" w:hAnsi="Arial"/>
                <w:color w:val="000000"/>
                <w:sz w:val="19"/>
                <w:szCs w:val="19"/>
              </w:rPr>
              <w:t>. Database sources: [FishSource, RAM]</w:t>
            </w:r>
          </w:p>
        </w:tc>
        <w:tc>
          <w:tcPr>
            <w:tcW w:w="269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Using the button the part [Date accessed and/or downloaded] is replaced with the current time e.g. Fri Jan 21 2022 11:32:51 GMT+0100 (Central European Standard Time).</w:t>
            </w:r>
          </w:p>
        </w:tc>
      </w:tr>
    </w:tbl>
    <w:p>
      <w:pPr>
        <w:pStyle w:val="Normal"/>
        <w:shd w:val="clear" w:color="auto" w:fill="FFFFFF"/>
        <w:spacing w:lineRule="auto" w:line="240" w:before="96" w:after="120"/>
        <w:rPr>
          <w:rFonts w:ascii="Arial" w:hAnsi="Arial" w:eastAsia="Times New Roman" w:cs="Arial"/>
          <w:color w:val="000000"/>
          <w:sz w:val="19"/>
          <w:szCs w:val="19"/>
        </w:rPr>
      </w:pPr>
      <w:r>
        <w:rPr>
          <w:rFonts w:eastAsia="Times New Roman" w:cs="Arial" w:ascii="Arial" w:hAnsi="Arial"/>
          <w:i/>
          <w:iCs/>
          <w:color w:val="000000"/>
          <w:sz w:val="19"/>
          <w:szCs w:val="19"/>
        </w:rPr>
        <w:t>* specifies if an attribute is not mandatory (No), mandatory for GRSF aggregated records (Aggregated) or is mandatory for every record (All)</w:t>
      </w:r>
    </w:p>
    <w:p>
      <w:pPr>
        <w:pStyle w:val="Normal"/>
        <w:numPr>
          <w:ilvl w:val="0"/>
          <w:numId w:val="0"/>
        </w:numPr>
        <w:shd w:val="clear" w:color="auto" w:fill="FFFFFF"/>
        <w:spacing w:lineRule="auto" w:line="240" w:before="0" w:after="72"/>
        <w:outlineLvl w:val="2"/>
        <w:rPr>
          <w:rFonts w:ascii="Arial" w:hAnsi="Arial" w:eastAsia="Times New Roman" w:cs="Arial"/>
          <w:b/>
          <w:b/>
          <w:bCs/>
          <w:color w:val="000000"/>
          <w:sz w:val="24"/>
          <w:szCs w:val="24"/>
        </w:rPr>
      </w:pPr>
      <w:r>
        <w:rPr>
          <w:rFonts w:eastAsia="Times New Roman" w:cs="Arial" w:ascii="Arial" w:hAnsi="Arial"/>
          <w:b/>
          <w:bCs/>
          <w:color w:val="000000"/>
          <w:sz w:val="24"/>
          <w:szCs w:val="24"/>
        </w:rPr>
        <w:t>Stock Metadata</w:t>
      </w:r>
    </w:p>
    <w:p>
      <w:pPr>
        <w:pStyle w:val="Normal"/>
        <w:shd w:val="clear" w:color="auto" w:fill="FFFFFF"/>
        <w:spacing w:lineRule="auto" w:line="240" w:before="96" w:after="120"/>
        <w:rPr>
          <w:rFonts w:ascii="Arial" w:hAnsi="Arial" w:eastAsia="Times New Roman" w:cs="Arial"/>
          <w:color w:val="000000"/>
          <w:sz w:val="19"/>
          <w:szCs w:val="19"/>
        </w:rPr>
      </w:pPr>
      <w:r>
        <w:rPr>
          <w:rFonts w:eastAsia="Times New Roman" w:cs="Arial" w:ascii="Arial" w:hAnsi="Arial"/>
          <w:color w:val="000000"/>
          <w:sz w:val="19"/>
          <w:szCs w:val="19"/>
        </w:rPr>
        <w:t>The Stock product type also supports the following list of fields.</w:t>
      </w:r>
    </w:p>
    <w:tbl>
      <w:tblPr>
        <w:tblW w:w="12945" w:type="dxa"/>
        <w:jc w:val="left"/>
        <w:tblInd w:w="0" w:type="dxa"/>
        <w:tblCellMar>
          <w:top w:w="48" w:type="dxa"/>
          <w:left w:w="96" w:type="dxa"/>
          <w:bottom w:w="48" w:type="dxa"/>
          <w:right w:w="96" w:type="dxa"/>
        </w:tblCellMar>
        <w:tblLook w:val="04a0" w:noHBand="0" w:noVBand="1" w:firstColumn="1" w:lastRow="0" w:lastColumn="0" w:firstRow="1"/>
      </w:tblPr>
      <w:tblGrid>
        <w:gridCol w:w="922"/>
        <w:gridCol w:w="2498"/>
        <w:gridCol w:w="882"/>
        <w:gridCol w:w="975"/>
        <w:gridCol w:w="983"/>
        <w:gridCol w:w="982"/>
        <w:gridCol w:w="1069"/>
        <w:gridCol w:w="917"/>
        <w:gridCol w:w="2107"/>
        <w:gridCol w:w="1609"/>
      </w:tblGrid>
      <w:tr>
        <w:trPr/>
        <w:tc>
          <w:tcPr>
            <w:tcW w:w="922"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Name</w:t>
            </w:r>
          </w:p>
        </w:tc>
        <w:tc>
          <w:tcPr>
            <w:tcW w:w="2498"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API Name</w:t>
            </w:r>
          </w:p>
        </w:tc>
        <w:tc>
          <w:tcPr>
            <w:tcW w:w="882"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Display Section</w:t>
            </w:r>
          </w:p>
        </w:tc>
        <w:tc>
          <w:tcPr>
            <w:tcW w:w="975"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Mandatory (No, Aggregated, All) *</w:t>
            </w:r>
          </w:p>
        </w:tc>
        <w:tc>
          <w:tcPr>
            <w:tcW w:w="983"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Tag (Aggregated records only)</w:t>
            </w:r>
          </w:p>
        </w:tc>
        <w:tc>
          <w:tcPr>
            <w:tcW w:w="982"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Group</w:t>
            </w:r>
          </w:p>
        </w:tc>
        <w:tc>
          <w:tcPr>
            <w:tcW w:w="1069"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Sensitive</w:t>
            </w:r>
          </w:p>
        </w:tc>
        <w:tc>
          <w:tcPr>
            <w:tcW w:w="917"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Type</w:t>
            </w:r>
          </w:p>
        </w:tc>
        <w:tc>
          <w:tcPr>
            <w:tcW w:w="2107"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Example</w:t>
            </w:r>
          </w:p>
        </w:tc>
        <w:tc>
          <w:tcPr>
            <w:tcW w:w="1609"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Guidelines/Comments</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Name</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stock_name</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w:t>
            </w:r>
            <w:ins w:id="9" w:author="Gentile, Aureliano (NFISI)" w:date="2022-02-01T14:59:00Z">
              <w:r>
                <w:rPr>
                  <w:rFonts w:eastAsia="Times New Roman" w:cs="Arial" w:ascii="Arial" w:hAnsi="Arial"/>
                  <w:color w:val="000000"/>
                  <w:sz w:val="19"/>
                  <w:szCs w:val="19"/>
                </w:rPr>
                <w:t xml:space="preserve"> </w:t>
              </w:r>
            </w:ins>
            <w:ins w:id="10" w:author="Gentile, Aureliano (NFISI)" w:date="2022-02-01T14:59:00Z">
              <w:commentRangeStart w:id="11"/>
              <w:r>
                <w:rPr>
                  <w:rFonts w:eastAsia="Times New Roman" w:cs="Arial" w:ascii="Arial" w:hAnsi="Arial"/>
                  <w:color w:val="FF0000"/>
                  <w:sz w:val="19"/>
                  <w:szCs w:val="19"/>
                </w:rPr>
                <w:t>+ Top</w:t>
              </w:r>
            </w:ins>
            <w:commentRangeEnd w:id="11"/>
            <w:r>
              <w:commentReference w:id="11"/>
            </w:r>
            <w:r>
              <w:rPr>
                <w:rFonts w:eastAsia="Times New Roman" w:cs="Arial" w:ascii="Arial" w:hAnsi="Arial"/>
                <w:color w:val="FF0000"/>
                <w:sz w:val="19"/>
                <w:szCs w:val="19"/>
              </w:rPr>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All</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Skipjack tuna - Eastern Pacific</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title of the record/item.</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 Semantic identifier</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grsf_semantic_identifier</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 + Top of the record</w:t>
            </w:r>
          </w:p>
        </w:tc>
        <w:tc>
          <w:tcPr>
            <w:tcW w:w="975"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All</w:t>
            </w:r>
          </w:p>
        </w:tc>
        <w:tc>
          <w:tcPr>
            <w:tcW w:w="983"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106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Field</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asfis:PLA+fao:21.5.Y;fao:21.5.Z</w:t>
            </w:r>
          </w:p>
        </w:tc>
        <w:tc>
          <w:tcPr>
            <w:tcW w:w="160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Assessment Area</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assessment_area</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"assessment_distribution_area": ["East Pacific Ocean",...]</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multiple fields are mapped as multiple key/value pair fields in the catalogue.</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Exploiting Fishery</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exploiting_fishery</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"exploiting_fishery": ["Tunas and billfishes fishery", ....]</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multiple fields are mapped as multiple key/value pair fields in the catalogue.</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Assessment methods</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assessment_methods</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Analytical assessment</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Abundance level (FIRMS Standard)</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firms_standard_abundance_level</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(Group name: "Abundance Level (FIRMS Standard)")</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"standard_abundance_level" : [{"year":2014, "value":"low abundance"}, {"year":2015, "value":"intermediate abundance"}, ...]</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i/>
                <w:i/>
                <w:iCs/>
                <w:color w:val="000000"/>
                <w:sz w:val="19"/>
                <w:szCs w:val="19"/>
              </w:rPr>
            </w:pPr>
            <w:r>
              <w:rPr>
                <w:rFonts w:eastAsia="Times New Roman" w:cs="Arial" w:ascii="Arial" w:hAnsi="Arial"/>
                <w:i/>
                <w:iCs/>
                <w:color w:val="000000"/>
                <w:sz w:val="19"/>
                <w:szCs w:val="19"/>
              </w:rPr>
              <w:t>Controlled vocabulary for "value": Not applicable, Intermediate abundance, Low abundance, Uncertain/Not assessed, Depleted</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Abundance level</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abundance_level</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(Group name: "Abundance Level")</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"abundance_level": [{"year":2014, "value":"low abundance", "unit": "..."}, {"year":2015, "value":"intermediate abundance", "unit": "..."}, ...]</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Biomass</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biomass</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b/>
                <w:b/>
                <w:color w:val="000000"/>
                <w:sz w:val="19"/>
                <w:szCs w:val="19"/>
              </w:rPr>
            </w:pPr>
            <w:del w:id="11" w:author="Gentile, Aureliano (NFISI)" w:date="2022-02-01T15:02:00Z">
              <w:commentRangeStart w:id="12"/>
              <w:r>
                <w:rPr>
                  <w:rFonts w:eastAsia="Times New Roman" w:cs="Arial" w:ascii="Arial" w:hAnsi="Arial"/>
                  <w:b/>
                  <w:color w:val="FF0000"/>
                  <w:sz w:val="19"/>
                  <w:szCs w:val="19"/>
                </w:rPr>
                <w:delText>No</w:delText>
              </w:r>
            </w:del>
            <w:ins w:id="12" w:author="Gentile, Aureliano (NFISI)" w:date="2022-02-01T15:02:00Z">
              <w:r>
                <w:rPr>
                  <w:rFonts w:eastAsia="Times New Roman" w:cs="Arial" w:ascii="Arial" w:hAnsi="Arial"/>
                  <w:b/>
                  <w:color w:val="FF0000"/>
                  <w:sz w:val="19"/>
                  <w:szCs w:val="19"/>
                </w:rPr>
                <w:t xml:space="preserve"> YES</w:t>
              </w:r>
            </w:ins>
            <w:commentRangeEnd w:id="12"/>
            <w:r>
              <w:commentReference w:id="12"/>
            </w:r>
            <w:r>
              <w:rPr>
                <w:rFonts w:eastAsia="Times New Roman" w:cs="Arial" w:ascii="Arial" w:hAnsi="Arial"/>
                <w:b/>
                <w:color w:val="FF0000"/>
                <w:sz w:val="19"/>
                <w:szCs w:val="19"/>
              </w:rPr>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"biomass": [{"year":2014, "value": 123, "unit": "..."}, {"year":2015, "value": 172, "unit": "..."}, ...]</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Fishing Pressure (FIRMS Standard)</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firms_standard_fishing_pressure</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(Group name: "Fishing Pressure (FIRMS Standard)")</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"standard_fishing_pressure" : [{"year":2014, "value":"..."}, {"year":2015, "value":"..."}, ...]</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Fishing Pressure</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fishing_pressure</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Yes(Group name: "Fishing Pressure")</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"fishing_pressure": [{"year":2014, "value":"...", "unit": "..."}, {"year":2015, "value":"...", "unit": "..."}, ...]</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State and Trend (SHOULD BE: "State and trend of Marine Resource")</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state_and_trend_of_marine_resources</w:t>
            </w:r>
          </w:p>
        </w:tc>
        <w:tc>
          <w:tcPr>
            <w:tcW w:w="88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 xml:space="preserve">Additional Info (SHOULD BE: </w:t>
            </w:r>
            <w:commentRangeStart w:id="13"/>
            <w:r>
              <w:rPr>
                <w:rFonts w:eastAsia="Times New Roman" w:cs="Arial" w:ascii="Arial" w:hAnsi="Arial"/>
                <w:b/>
                <w:bCs/>
                <w:color w:val="FF0000"/>
                <w:sz w:val="19"/>
                <w:szCs w:val="19"/>
                <w:rPrChange w:id="0" w:author="Gentile, Aureliano (NFISI)" w:date="2022-02-01T15:19:00Z"/>
              </w:rPr>
              <w:t>Stock Data</w:t>
            </w:r>
            <w:r>
              <w:rPr>
                <w:rFonts w:eastAsia="Times New Roman" w:cs="Arial" w:ascii="Arial" w:hAnsi="Arial"/>
                <w:b/>
                <w:bCs/>
                <w:color w:val="FF0000"/>
                <w:sz w:val="19"/>
                <w:szCs w:val="19"/>
              </w:rPr>
            </w:r>
            <w:commentRangeEnd w:id="13"/>
            <w:r>
              <w:commentReference w:id="13"/>
            </w:r>
            <w:r>
              <w:rPr>
                <w:rFonts w:eastAsia="Times New Roman" w:cs="Arial" w:ascii="Arial" w:hAnsi="Arial"/>
                <w:b/>
                <w:bCs/>
                <w:color w:val="000000"/>
                <w:sz w:val="19"/>
                <w:szCs w:val="19"/>
              </w:rPr>
              <w:t>)</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Yes (Group name: "State and Trend" - SHOULD BE: "State and Trend of Marine Resource")</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Fao Categories</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fao_categories</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Yes(Group name: "Fao Categories")</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Resource</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e.g. overexploited [Ref. Year: 2011]</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Time Series</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Scientific Advice</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scientific_advice</w:t>
            </w:r>
          </w:p>
        </w:tc>
        <w:tc>
          <w:tcPr>
            <w:tcW w:w="88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 xml:space="preserve">Additional Info ( SHOULD BE: </w:t>
            </w:r>
            <w:commentRangeStart w:id="14"/>
            <w:r>
              <w:rPr>
                <w:rFonts w:eastAsia="Times New Roman" w:cs="Arial" w:ascii="Arial" w:hAnsi="Arial"/>
                <w:b/>
                <w:bCs/>
                <w:color w:val="FF0000"/>
                <w:sz w:val="19"/>
                <w:szCs w:val="19"/>
                <w:rPrChange w:id="0" w:author="Gentile, Aureliano (NFISI)" w:date="2022-02-01T15:20:00Z"/>
              </w:rPr>
              <w:t>Stock Data</w:t>
            </w:r>
            <w:r>
              <w:rPr>
                <w:rFonts w:eastAsia="Times New Roman" w:cs="Arial" w:ascii="Arial" w:hAnsi="Arial"/>
                <w:b/>
                <w:bCs/>
                <w:color w:val="FF0000"/>
                <w:sz w:val="19"/>
                <w:szCs w:val="19"/>
              </w:rPr>
            </w:r>
            <w:commentRangeEnd w:id="14"/>
            <w:r>
              <w:commentReference w:id="14"/>
            </w:r>
            <w:r>
              <w:rPr>
                <w:rFonts w:eastAsia="Times New Roman" w:cs="Arial" w:ascii="Arial" w:hAnsi="Arial"/>
                <w:b/>
                <w:bCs/>
                <w:color w:val="000000"/>
                <w:sz w:val="19"/>
                <w:szCs w:val="19"/>
              </w:rPr>
              <w:t>)</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Yes(Group name: "Scientific advice" - SHOULD BE: "Scientific Advice")</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indices of abundance from two longline fleets available for this stock present divergent trends over the last few years, the differences observed in targeting are not fully explained. e.g. overexploited [Ref. Year: 2011]</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 textual description.</w:t>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Assessor</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assessor</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Data</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1069"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commentRangeStart w:id="15"/>
            <w:r>
              <w:rPr>
                <w:rFonts w:eastAsia="Times New Roman" w:cs="Arial" w:ascii="Arial" w:hAnsi="Arial"/>
                <w:b/>
                <w:bCs/>
                <w:color w:val="FF0000"/>
                <w:sz w:val="19"/>
                <w:szCs w:val="19"/>
                <w:rPrChange w:id="0" w:author="Gentile, Aureliano (NFISI)" w:date="2022-02-01T15:22:00Z"/>
              </w:rPr>
              <w:t>Yes ???</w:t>
            </w:r>
            <w:commentRangeEnd w:id="15"/>
            <w:r>
              <w:commentReference w:id="15"/>
            </w:r>
            <w:r>
              <w:rPr>
                <w:rFonts w:eastAsia="Times New Roman" w:cs="Arial" w:ascii="Arial" w:hAnsi="Arial"/>
                <w:b/>
                <w:bCs/>
                <w:color w:val="FF0000"/>
                <w:sz w:val="19"/>
                <w:szCs w:val="19"/>
              </w:rPr>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GRP3</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92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 Type</w:t>
            </w:r>
          </w:p>
        </w:tc>
        <w:tc>
          <w:tcPr>
            <w:tcW w:w="2498"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grsf_type</w:t>
            </w:r>
          </w:p>
        </w:tc>
        <w:tc>
          <w:tcPr>
            <w:tcW w:w="88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Stock Identity</w:t>
            </w:r>
          </w:p>
        </w:tc>
        <w:tc>
          <w:tcPr>
            <w:tcW w:w="975"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b/>
                <w:b/>
                <w:color w:val="000000"/>
                <w:sz w:val="19"/>
                <w:szCs w:val="19"/>
              </w:rPr>
            </w:pPr>
            <w:commentRangeStart w:id="16"/>
            <w:r>
              <w:rPr>
                <w:rFonts w:eastAsia="Times New Roman" w:cs="Arial" w:ascii="Arial" w:hAnsi="Arial"/>
                <w:b/>
                <w:color w:val="FF0000"/>
                <w:sz w:val="19"/>
                <w:szCs w:val="19"/>
                <w:rPrChange w:id="0" w:author="Gentile, Aureliano (NFISI)" w:date="2022-02-01T15:25:00Z"/>
              </w:rPr>
              <w:t>No</w:t>
            </w:r>
            <w:commentRangeEnd w:id="16"/>
            <w:r>
              <w:commentReference w:id="16"/>
            </w:r>
            <w:r>
              <w:rPr>
                <w:rFonts w:eastAsia="Times New Roman" w:cs="Arial" w:ascii="Arial" w:hAnsi="Arial"/>
                <w:b/>
                <w:color w:val="FF0000"/>
                <w:sz w:val="19"/>
                <w:szCs w:val="19"/>
              </w:rPr>
            </w:r>
          </w:p>
        </w:tc>
        <w:tc>
          <w:tcPr>
            <w:tcW w:w="98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Yes (Value e.g. Assessment Unit)</w:t>
            </w:r>
          </w:p>
        </w:tc>
        <w:tc>
          <w:tcPr>
            <w:tcW w:w="982"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Yes (e.g. GRSF Assessment Unit)</w:t>
            </w:r>
          </w:p>
        </w:tc>
        <w:tc>
          <w:tcPr>
            <w:tcW w:w="106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91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10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e.g. Assessment Unit</w:t>
            </w:r>
          </w:p>
        </w:tc>
        <w:tc>
          <w:tcPr>
            <w:tcW w:w="1609"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i/>
                <w:i/>
                <w:iCs/>
                <w:color w:val="000000"/>
                <w:sz w:val="19"/>
                <w:szCs w:val="19"/>
              </w:rPr>
            </w:pPr>
            <w:r>
              <w:rPr>
                <w:rFonts w:eastAsia="Times New Roman" w:cs="Arial" w:ascii="Arial" w:hAnsi="Arial"/>
                <w:i/>
                <w:iCs/>
                <w:color w:val="000000"/>
                <w:sz w:val="19"/>
                <w:szCs w:val="19"/>
              </w:rPr>
              <w:t>Controlled vocabulary: Assessment Unit, Marine Resource</w:t>
            </w:r>
          </w:p>
        </w:tc>
      </w:tr>
    </w:tbl>
    <w:p>
      <w:pPr>
        <w:pStyle w:val="Normal"/>
        <w:shd w:val="clear" w:color="auto" w:fill="FFFFFF"/>
        <w:spacing w:lineRule="auto" w:line="240" w:before="96" w:after="120"/>
        <w:rPr>
          <w:rFonts w:ascii="Arial" w:hAnsi="Arial" w:eastAsia="Times New Roman" w:cs="Arial"/>
          <w:color w:val="000000"/>
          <w:sz w:val="19"/>
          <w:szCs w:val="19"/>
        </w:rPr>
      </w:pPr>
      <w:r>
        <w:rPr>
          <w:rFonts w:eastAsia="Times New Roman" w:cs="Arial" w:ascii="Arial" w:hAnsi="Arial"/>
          <w:i/>
          <w:iCs/>
          <w:color w:val="000000"/>
          <w:sz w:val="19"/>
          <w:szCs w:val="19"/>
        </w:rPr>
        <w:t>* specifies if an attribute is not mandatory (No), mandatory for GRSF aggregated records (Aggregated) or is mandatory for every record (All)</w:t>
      </w:r>
    </w:p>
    <w:p>
      <w:pPr>
        <w:pStyle w:val="Normal"/>
        <w:numPr>
          <w:ilvl w:val="0"/>
          <w:numId w:val="0"/>
        </w:numPr>
        <w:shd w:val="clear" w:color="auto" w:fill="FFFFFF"/>
        <w:spacing w:lineRule="auto" w:line="240" w:before="0" w:after="72"/>
        <w:outlineLvl w:val="2"/>
        <w:rPr>
          <w:rFonts w:ascii="Arial" w:hAnsi="Arial" w:eastAsia="Times New Roman" w:cs="Arial"/>
          <w:b/>
          <w:b/>
          <w:bCs/>
          <w:color w:val="000000"/>
          <w:sz w:val="24"/>
          <w:szCs w:val="24"/>
        </w:rPr>
      </w:pPr>
      <w:r>
        <w:rPr>
          <w:rFonts w:eastAsia="Times New Roman" w:cs="Arial" w:ascii="Arial" w:hAnsi="Arial"/>
          <w:b/>
          <w:bCs/>
          <w:color w:val="000000"/>
          <w:sz w:val="24"/>
          <w:szCs w:val="24"/>
        </w:rPr>
        <w:t>Fishery Metadata</w:t>
      </w:r>
    </w:p>
    <w:p>
      <w:pPr>
        <w:pStyle w:val="Normal"/>
        <w:shd w:val="clear" w:color="auto" w:fill="FFFFFF"/>
        <w:spacing w:lineRule="auto" w:line="240" w:before="96" w:after="120"/>
        <w:rPr>
          <w:rFonts w:ascii="Arial" w:hAnsi="Arial" w:eastAsia="Times New Roman" w:cs="Arial"/>
          <w:color w:val="000000"/>
          <w:sz w:val="19"/>
          <w:szCs w:val="19"/>
        </w:rPr>
      </w:pPr>
      <w:r>
        <w:rPr>
          <w:rFonts w:eastAsia="Times New Roman" w:cs="Arial" w:ascii="Arial" w:hAnsi="Arial"/>
          <w:color w:val="000000"/>
          <w:sz w:val="19"/>
          <w:szCs w:val="19"/>
        </w:rPr>
        <w:t>The Fishery product type also supports the following list of fields.</w:t>
      </w:r>
    </w:p>
    <w:tbl>
      <w:tblPr>
        <w:tblW w:w="12944" w:type="dxa"/>
        <w:jc w:val="left"/>
        <w:tblInd w:w="0" w:type="dxa"/>
        <w:tblCellMar>
          <w:top w:w="48" w:type="dxa"/>
          <w:left w:w="96" w:type="dxa"/>
          <w:bottom w:w="48" w:type="dxa"/>
          <w:right w:w="96" w:type="dxa"/>
        </w:tblCellMar>
        <w:tblLook w:val="04a0" w:noHBand="0" w:noVBand="1" w:firstColumn="1" w:lastRow="0" w:lastColumn="0" w:firstRow="1"/>
      </w:tblPr>
      <w:tblGrid>
        <w:gridCol w:w="767"/>
        <w:gridCol w:w="1190"/>
        <w:gridCol w:w="524"/>
        <w:gridCol w:w="730"/>
        <w:gridCol w:w="734"/>
        <w:gridCol w:w="2191"/>
        <w:gridCol w:w="596"/>
        <w:gridCol w:w="693"/>
        <w:gridCol w:w="2842"/>
        <w:gridCol w:w="2676"/>
      </w:tblGrid>
      <w:tr>
        <w:trPr/>
        <w:tc>
          <w:tcPr>
            <w:tcW w:w="767"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Name</w:t>
            </w:r>
          </w:p>
        </w:tc>
        <w:tc>
          <w:tcPr>
            <w:tcW w:w="1190"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API Name</w:t>
            </w:r>
          </w:p>
        </w:tc>
        <w:tc>
          <w:tcPr>
            <w:tcW w:w="524"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Display Section</w:t>
            </w:r>
          </w:p>
        </w:tc>
        <w:tc>
          <w:tcPr>
            <w:tcW w:w="730"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Mandatory (No, Aggregated, All) *</w:t>
            </w:r>
          </w:p>
        </w:tc>
        <w:tc>
          <w:tcPr>
            <w:tcW w:w="734"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Tag (Aggregated records only)</w:t>
            </w:r>
          </w:p>
        </w:tc>
        <w:tc>
          <w:tcPr>
            <w:tcW w:w="2191"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Group</w:t>
            </w:r>
          </w:p>
        </w:tc>
        <w:tc>
          <w:tcPr>
            <w:tcW w:w="596"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Is Sensitive</w:t>
            </w:r>
          </w:p>
        </w:tc>
        <w:tc>
          <w:tcPr>
            <w:tcW w:w="693"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Type</w:t>
            </w:r>
          </w:p>
        </w:tc>
        <w:tc>
          <w:tcPr>
            <w:tcW w:w="2842"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Example</w:t>
            </w:r>
          </w:p>
        </w:tc>
        <w:tc>
          <w:tcPr>
            <w:tcW w:w="2676" w:type="dxa"/>
            <w:tcBorders>
              <w:top w:val="single" w:sz="6" w:space="0" w:color="AAAAAA"/>
              <w:left w:val="single" w:sz="6" w:space="0" w:color="AAAAAA"/>
              <w:bottom w:val="single" w:sz="6" w:space="0" w:color="AAAAAA"/>
              <w:right w:val="single" w:sz="6" w:space="0" w:color="AAAAAA"/>
            </w:tcBorders>
            <w:shd w:color="auto" w:fill="F2F2F2" w:val="clear"/>
            <w:vAlign w:val="center"/>
          </w:tcPr>
          <w:p>
            <w:pPr>
              <w:pStyle w:val="Normal"/>
              <w:spacing w:lineRule="auto" w:line="240" w:before="240" w:after="24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Guidelines/Comments</w:t>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Name</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fishery_name</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All</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NAFO Flemish Cap groundfish fisheries</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The title of the record/item.</w:t>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 Semantic identifier</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grsf_semantic_identifier</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Identity + Top of the record</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All</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unk:GOLDEYE+fao:2+authority:NAT:CAN+iso3:CAN+isscfg:07.9</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Example from </w:t>
            </w:r>
            <w:hyperlink r:id="rId8">
              <w:r>
                <w:rPr>
                  <w:rFonts w:eastAsia="Times New Roman" w:cs="Arial" w:ascii="Arial" w:hAnsi="Arial"/>
                  <w:color w:val="3366BB"/>
                  <w:sz w:val="19"/>
                  <w:szCs w:val="19"/>
                </w:rPr>
                <w:t>https://data.d4science.org/ctlg/GRSF_Admin/de98c17e-6418-4cd0-8929-4ad0f63dbff8</w:t>
              </w:r>
            </w:hyperlink>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Traceability Flag</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traceability_flag</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Aggregated</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240" w:after="24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2191" w:type="dxa"/>
            <w:tcBorders>
              <w:top w:val="single" w:sz="6" w:space="0" w:color="AAAAAA"/>
              <w:left w:val="single" w:sz="6" w:space="0" w:color="AAAAAA"/>
              <w:bottom w:val="single" w:sz="6" w:space="0" w:color="AAAAAA"/>
              <w:right w:val="single" w:sz="6" w:space="0" w:color="AAAAAA"/>
            </w:tcBorders>
            <w:shd w:color="auto" w:fill="FFFF00" w:val="clear"/>
            <w:vAlign w:val="center"/>
          </w:tcPr>
          <w:p>
            <w:pPr>
              <w:pStyle w:val="Normal"/>
              <w:spacing w:lineRule="auto" w:line="240" w:before="240" w:after="240"/>
              <w:jc w:val="center"/>
              <w:rPr>
                <w:rFonts w:ascii="Arial" w:hAnsi="Arial" w:eastAsia="Times New Roman" w:cs="Arial"/>
                <w:b/>
                <w:b/>
                <w:bCs/>
                <w:color w:val="000000"/>
                <w:sz w:val="19"/>
                <w:szCs w:val="19"/>
              </w:rPr>
            </w:pPr>
            <w:commentRangeStart w:id="17"/>
            <w:r>
              <w:rPr>
                <w:rFonts w:eastAsia="Times New Roman" w:cs="Arial" w:ascii="Arial" w:hAnsi="Arial"/>
                <w:b/>
                <w:bCs/>
                <w:color w:val="FF0000"/>
                <w:sz w:val="19"/>
                <w:szCs w:val="19"/>
                <w:rPrChange w:id="0" w:author="Gentile, Aureliano (NFISI)" w:date="2022-02-01T15:28:00Z"/>
              </w:rPr>
              <w:t>Yes</w:t>
            </w:r>
            <w:r>
              <w:rPr>
                <w:rFonts w:eastAsia="Times New Roman" w:cs="Arial" w:ascii="Arial" w:hAnsi="Arial"/>
                <w:b/>
                <w:bCs/>
                <w:color w:val="FF0000"/>
                <w:sz w:val="19"/>
                <w:szCs w:val="19"/>
              </w:rPr>
            </w:r>
            <w:commentRangeEnd w:id="17"/>
            <w:r>
              <w:commentReference w:id="17"/>
            </w:r>
            <w:r>
              <w:rPr>
                <w:rFonts w:eastAsia="Times New Roman" w:cs="Arial" w:ascii="Arial" w:hAnsi="Arial"/>
                <w:b/>
                <w:bCs/>
                <w:color w:val="000000"/>
                <w:sz w:val="19"/>
                <w:szCs w:val="19"/>
              </w:rPr>
              <w:t xml:space="preserve"> (only when it is true - Group name: "Traceability Flag" URL: traceability-flag). IN GRSF ADMIN the Group is called "GRSF Traceability Flag"</w:t>
            </w:r>
          </w:p>
          <w:p>
            <w:pPr>
              <w:pStyle w:val="Normal"/>
              <w:spacing w:lineRule="auto" w:line="240" w:before="96" w:after="120"/>
              <w:jc w:val="center"/>
              <w:rPr>
                <w:rFonts w:ascii="Arial" w:hAnsi="Arial" w:eastAsia="Times New Roman" w:cs="Arial"/>
                <w:b/>
                <w:b/>
                <w:bCs/>
                <w:color w:val="000000"/>
                <w:sz w:val="19"/>
                <w:szCs w:val="19"/>
              </w:rPr>
            </w:pPr>
            <w:r>
              <w:rPr>
                <w:rFonts w:eastAsia="Times New Roman" w:cs="Arial" w:ascii="Arial" w:hAnsi="Arial"/>
                <w:b/>
                <w:bCs/>
                <w:color w:val="000000"/>
                <w:sz w:val="19"/>
                <w:szCs w:val="19"/>
              </w:rPr>
              <w:t>see </w:t>
            </w:r>
            <w:hyperlink r:id="rId9">
              <w:r>
                <w:rPr>
                  <w:rFonts w:eastAsia="Times New Roman" w:cs="Arial" w:ascii="Arial" w:hAnsi="Arial"/>
                  <w:b/>
                  <w:bCs/>
                  <w:color w:val="3366BB"/>
                  <w:sz w:val="19"/>
                  <w:szCs w:val="19"/>
                </w:rPr>
                <w:t>https://i-marine.d4science.org/group/grsf_admin/data-catalogue?path=/group/grsf-traceability-flag</w:t>
              </w:r>
            </w:hyperlink>
            <w:r>
              <w:rPr>
                <w:rFonts w:eastAsia="Times New Roman" w:cs="Arial" w:ascii="Arial" w:hAnsi="Arial"/>
                <w:b/>
                <w:bCs/>
                <w:color w:val="000000"/>
                <w:sz w:val="19"/>
                <w:szCs w:val="19"/>
              </w:rPr>
              <w:t> I need to investigate the group name creation.</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A boolean value</w:t>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Fishing area</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fishing_area</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"fishing_area": ["North Atlantic", .... ]</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A list of values. </w:t>
            </w:r>
            <w:r>
              <w:rPr>
                <w:rFonts w:eastAsia="Times New Roman" w:cs="Arial" w:ascii="Arial" w:hAnsi="Arial"/>
                <w:b/>
                <w:bCs/>
                <w:color w:val="000000"/>
                <w:sz w:val="19"/>
                <w:szCs w:val="19"/>
              </w:rPr>
              <w:t>If missing then Jurisdiction Area cannot be null</w:t>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Jurisdiction Area</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jurisdiction_area</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"jurisdiction_area": ["Senegal", "..."]</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b/>
                <w:bCs/>
                <w:color w:val="000000"/>
                <w:sz w:val="19"/>
                <w:szCs w:val="19"/>
              </w:rPr>
              <w:t>If missing then Fishing Area cannot be null</w:t>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Resources Exploited</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resources_exploited</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 (repeatable)</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b/>
                <w:b/>
                <w:color w:val="000000"/>
                <w:sz w:val="19"/>
                <w:szCs w:val="19"/>
              </w:rPr>
            </w:pPr>
            <w:commentRangeStart w:id="18"/>
            <w:r>
              <w:rPr>
                <w:rFonts w:eastAsia="Times New Roman" w:cs="Arial" w:ascii="Arial" w:hAnsi="Arial"/>
                <w:b/>
                <w:color w:val="FF0000"/>
                <w:sz w:val="19"/>
                <w:szCs w:val="19"/>
                <w:rPrChange w:id="0" w:author="Gentile, Aureliano (NFISI)" w:date="2022-02-01T15:32:00Z"/>
              </w:rPr>
              <w:t>Type of Production System</w:t>
            </w:r>
            <w:commentRangeEnd w:id="18"/>
            <w:r>
              <w:commentReference w:id="18"/>
            </w:r>
            <w:r>
              <w:rPr>
                <w:rFonts w:eastAsia="Times New Roman" w:cs="Arial" w:ascii="Arial" w:hAnsi="Arial"/>
                <w:b/>
                <w:color w:val="FF0000"/>
                <w:sz w:val="19"/>
                <w:szCs w:val="19"/>
              </w:rPr>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production_system_type</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 (Repeatable in case of RAM, FIRMS, FishSource records, a single value for GRSF records)</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Industrial</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IT DOES NOT SEEM TO BE PRESENT ANYMORE </w:t>
            </w:r>
            <w:r>
              <w:rPr>
                <w:rFonts w:eastAsia="Times New Roman" w:cs="Arial" w:ascii="Arial" w:hAnsi="Arial"/>
                <w:i/>
                <w:iCs/>
                <w:color w:val="000000"/>
                <w:sz w:val="19"/>
                <w:szCs w:val="19"/>
              </w:rPr>
              <w:t>Controlled vocabulary: Subsistence, Recreational, Commercial, Artisanal, Semi-industrial, Industrial, Exploratory_fishery, Unspecified</w:t>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Flag state</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flag_state</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 (Repeatable in case of RAM, FIRMS, FishSource records, a single value for GRSF records)</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Example field is "Code: PHL, System: iso3, Name: Philippines". The tag will be "Code PHL System iso3 Name Philippines".</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Fishing gear</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fishing_gear</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Fishery Identity</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 (Repeatable in case of RAM, FIRMS, FishSource records, a single value for GRSF records)</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Example is "Code: SFP-16, System: sfp, Name: FAD-free purse seining". The tag will be "Code SFP-16 System sfp Name FAD-free purse seining".</w:t>
            </w:r>
          </w:p>
        </w:tc>
        <w:tc>
          <w:tcPr>
            <w:tcW w:w="267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r>
          </w:p>
        </w:tc>
      </w:tr>
      <w:tr>
        <w:trPr/>
        <w:tc>
          <w:tcPr>
            <w:tcW w:w="767"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GRSF Type</w:t>
            </w:r>
          </w:p>
        </w:tc>
        <w:tc>
          <w:tcPr>
            <w:tcW w:w="119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grsf_type</w:t>
            </w:r>
          </w:p>
        </w:tc>
        <w:tc>
          <w:tcPr>
            <w:tcW w:w="52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730"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b/>
                <w:b/>
                <w:color w:val="000000"/>
                <w:sz w:val="19"/>
                <w:szCs w:val="19"/>
              </w:rPr>
            </w:pPr>
            <w:commentRangeStart w:id="19"/>
            <w:r>
              <w:rPr>
                <w:rFonts w:eastAsia="Times New Roman" w:cs="Arial" w:ascii="Arial" w:hAnsi="Arial"/>
                <w:b/>
                <w:color w:val="FF0000"/>
                <w:sz w:val="19"/>
                <w:szCs w:val="19"/>
                <w:rPrChange w:id="0" w:author="Gentile, Aureliano (NFISI)" w:date="2022-02-01T15:43:00Z"/>
              </w:rPr>
              <w:t>No</w:t>
            </w:r>
            <w:bookmarkStart w:id="0" w:name="_GoBack"/>
            <w:bookmarkEnd w:id="0"/>
            <w:commentRangeEnd w:id="19"/>
            <w:r>
              <w:commentReference w:id="19"/>
            </w:r>
            <w:r>
              <w:rPr>
                <w:rFonts w:eastAsia="Times New Roman" w:cs="Arial" w:ascii="Arial" w:hAnsi="Arial"/>
                <w:b/>
                <w:color w:val="FF0000"/>
                <w:sz w:val="19"/>
                <w:szCs w:val="19"/>
              </w:rPr>
            </w:r>
          </w:p>
        </w:tc>
        <w:tc>
          <w:tcPr>
            <w:tcW w:w="734"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Yes</w:t>
            </w:r>
          </w:p>
        </w:tc>
        <w:tc>
          <w:tcPr>
            <w:tcW w:w="2191"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No</w:t>
            </w:r>
          </w:p>
        </w:tc>
        <w:tc>
          <w:tcPr>
            <w:tcW w:w="596"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Field</w:t>
            </w:r>
          </w:p>
        </w:tc>
        <w:tc>
          <w:tcPr>
            <w:tcW w:w="693"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color w:val="000000"/>
                <w:sz w:val="19"/>
                <w:szCs w:val="19"/>
              </w:rPr>
            </w:pPr>
            <w:r>
              <w:rPr>
                <w:rFonts w:eastAsia="Times New Roman" w:cs="Arial" w:ascii="Arial" w:hAnsi="Arial"/>
                <w:color w:val="000000"/>
                <w:sz w:val="19"/>
                <w:szCs w:val="19"/>
              </w:rPr>
              <w:t>Fishing Activity</w:t>
            </w:r>
          </w:p>
        </w:tc>
        <w:tc>
          <w:tcPr>
            <w:tcW w:w="2842" w:type="dxa"/>
            <w:tcBorders>
              <w:top w:val="single" w:sz="6" w:space="0" w:color="AAAAAA"/>
              <w:left w:val="single" w:sz="6" w:space="0" w:color="AAAAAA"/>
              <w:bottom w:val="single" w:sz="6" w:space="0" w:color="AAAAAA"/>
              <w:right w:val="single" w:sz="6" w:space="0" w:color="AAAAAA"/>
            </w:tcBorders>
            <w:shd w:color="auto" w:fill="F9F9F9" w:val="clear"/>
            <w:vAlign w:val="center"/>
          </w:tcPr>
          <w:p>
            <w:pPr>
              <w:pStyle w:val="Normal"/>
              <w:spacing w:lineRule="auto" w:line="240" w:before="0" w:after="0"/>
              <w:rPr>
                <w:rFonts w:ascii="Arial" w:hAnsi="Arial" w:eastAsia="Times New Roman" w:cs="Arial"/>
                <w:i/>
                <w:i/>
                <w:iCs/>
                <w:color w:val="000000"/>
                <w:sz w:val="19"/>
                <w:szCs w:val="19"/>
              </w:rPr>
            </w:pPr>
            <w:r>
              <w:rPr>
                <w:rFonts w:eastAsia="Times New Roman" w:cs="Arial" w:ascii="Arial" w:hAnsi="Arial"/>
                <w:i/>
                <w:iCs/>
                <w:color w:val="000000"/>
                <w:sz w:val="19"/>
                <w:szCs w:val="19"/>
              </w:rPr>
              <w:t>Controlled vocabulary: Fishing Activity, Fishing Description</w:t>
            </w:r>
          </w:p>
        </w:tc>
        <w:tc>
          <w:tcPr>
            <w:tcW w:w="2676" w:type="dxa"/>
            <w:tcBorders>
              <w:bottom w:val="single" w:sz="6" w:space="0" w:color="AAAAAA"/>
              <w:right w:val="single" w:sz="6" w:space="0" w:color="AAAAAA"/>
            </w:tcBorders>
            <w:shd w:color="auto" w:fill="F9F9F9" w:val="clear"/>
            <w:tcMar>
              <w:top w:w="15" w:type="dxa"/>
              <w:left w:w="15" w:type="dxa"/>
              <w:bottom w:w="15" w:type="dxa"/>
              <w:right w:w="15" w:type="dxa"/>
            </w:tcMar>
            <w:vAlign w:val="center"/>
          </w:tcPr>
          <w:p>
            <w:pPr>
              <w:pStyle w:val="Normal"/>
              <w:spacing w:lineRule="auto" w:line="240" w:before="0" w:after="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r>
    </w:tbl>
    <w:p>
      <w:pPr>
        <w:pStyle w:val="Normal"/>
        <w:shd w:val="clear" w:color="auto" w:fill="FFFFFF"/>
        <w:spacing w:lineRule="auto" w:line="240" w:before="96" w:after="120"/>
        <w:rPr>
          <w:rFonts w:ascii="Arial" w:hAnsi="Arial" w:eastAsia="Times New Roman" w:cs="Arial"/>
          <w:color w:val="000000"/>
          <w:sz w:val="19"/>
          <w:szCs w:val="19"/>
        </w:rPr>
      </w:pPr>
      <w:r>
        <w:rPr>
          <w:rFonts w:eastAsia="Times New Roman" w:cs="Arial" w:ascii="Arial" w:hAnsi="Arial"/>
          <w:i/>
          <w:iCs/>
          <w:color w:val="000000"/>
          <w:sz w:val="19"/>
          <w:szCs w:val="19"/>
        </w:rPr>
        <w:t>* specifies if an attribute is not mandatory (No), mandatory for GRSF aggregated records (Aggregated) or is mandatory for every record (All)</w:t>
      </w:r>
    </w:p>
    <w:p>
      <w:pPr>
        <w:pStyle w:val="Normal"/>
        <w:widowControl/>
        <w:bidi w:val="0"/>
        <w:spacing w:lineRule="auto" w:line="259" w:before="0" w:after="160"/>
        <w:jc w:val="left"/>
        <w:rPr/>
      </w:pPr>
      <w:r>
        <w:rPr/>
      </w:r>
    </w:p>
    <w:sectPr>
      <w:type w:val="nextPage"/>
      <w:pgSz w:orient="landscape" w:w="15840" w:h="12240"/>
      <w:pgMar w:left="1440" w:right="1440" w:header="0" w:top="1440" w:footer="0" w:bottom="1440" w:gutter="0"/>
      <w:pgNumType w:fmt="decimal"/>
      <w:formProt w:val="false"/>
      <w:textDirection w:val="lrTb"/>
      <w:docGrid w:type="default" w:linePitch="360" w:charSpace="4096"/>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Gentile, Aureliano (NFISI)" w:date="2022-01-24T16:59:00Z" w:initials="GA(">
    <w:p>
      <w:r>
        <w:rPr>
          <w:rFonts w:ascii="Liberation Serif" w:hAnsi="Liberation Serif" w:eastAsia="DejaVu Sans" w:cs="Noto Sans Arabic UI"/>
          <w:sz w:val="24"/>
          <w:szCs w:val="24"/>
          <w:lang w:val="en-US" w:eastAsia="en-US" w:bidi="en-US"/>
        </w:rPr>
        <w:t xml:space="preserve">At the moment the Type is also a TAG. For example: </w:t>
      </w:r>
    </w:p>
  </w:comment>
  <w:comment w:id="1" w:author="Gentile, Aureliano (NFISI)" w:date="2022-02-01T12:18:00Z" w:initials="GA(">
    <w:p>
      <w:r>
        <w:rPr>
          <w:rFonts w:ascii="Liberation Serif" w:hAnsi="Liberation Serif" w:eastAsia="DejaVu Sans" w:cs="Noto Sans Arabic UI"/>
          <w:sz w:val="24"/>
          <w:szCs w:val="24"/>
          <w:lang w:val="en-US" w:eastAsia="en-US" w:bidi="en-US"/>
        </w:rPr>
        <w:t>GRSF Type is also a TAG</w:t>
      </w:r>
    </w:p>
    <w:p>
      <w:r>
        <w:rPr>
          <w:rFonts w:ascii="Liberation Serif" w:hAnsi="Liberation Serif" w:eastAsia="DejaVu Sans" w:cs="Noto Sans Arabic UI"/>
          <w:sz w:val="24"/>
          <w:szCs w:val="24"/>
          <w:lang w:val="en-US" w:eastAsia="en-US" w:bidi="en-US"/>
        </w:rPr>
      </w:r>
    </w:p>
  </w:comment>
  <w:comment w:id="2" w:author="Gentile, Aureliano (NFISI)" w:date="2022-02-01T12:19:00Z" w:initials="GA(">
    <w:p>
      <w:r>
        <w:rPr>
          <w:rFonts w:ascii="Liberation Serif" w:hAnsi="Liberation Serif" w:eastAsia="DejaVu Sans" w:cs="Noto Sans Arabic UI"/>
          <w:sz w:val="24"/>
          <w:szCs w:val="24"/>
          <w:lang w:val="en-US" w:eastAsia="en-US" w:bidi="en-US"/>
        </w:rPr>
        <w:t>confirmed</w:t>
      </w:r>
    </w:p>
  </w:comment>
  <w:comment w:id="3" w:author="Gentile, Aureliano (NFISI)" w:date="2022-01-31T15:04:00Z" w:initials="GA(">
    <w:p>
      <w:r>
        <w:rPr>
          <w:rFonts w:ascii="Liberation Serif" w:hAnsi="Liberation Serif" w:eastAsia="DejaVu Sans" w:cs="Noto Sans Arabic UI"/>
          <w:sz w:val="24"/>
          <w:szCs w:val="24"/>
          <w:lang w:val="en-US" w:eastAsia="en-US" w:bidi="en-US"/>
        </w:rPr>
        <w:t>Not sure what to comment here</w:t>
      </w:r>
    </w:p>
  </w:comment>
  <w:comment w:id="4" w:author="Gentile, Aureliano (NFISI)" w:date="2022-01-31T15:41:00Z" w:initials="GA(">
    <w:p>
      <w:r>
        <w:rPr>
          <w:rFonts w:ascii="Liberation Serif" w:hAnsi="Liberation Serif" w:eastAsia="DejaVu Sans" w:cs="Noto Sans Arabic UI"/>
          <w:sz w:val="24"/>
          <w:szCs w:val="24"/>
          <w:lang w:val="en-US" w:eastAsia="en-US" w:bidi="en-US"/>
        </w:rPr>
        <w:t>This is mandatory, then can be Yes or No (true/false)</w:t>
      </w:r>
    </w:p>
  </w:comment>
  <w:comment w:id="5" w:author="Gentile, Aureliano (NFISI)" w:date="2022-01-31T15:43:00Z" w:initials="GA(">
    <w:p>
      <w:r>
        <w:rPr>
          <w:rFonts w:ascii="Liberation Serif" w:hAnsi="Liberation Serif" w:eastAsia="DejaVu Sans" w:cs="Noto Sans Arabic UI"/>
          <w:sz w:val="24"/>
          <w:szCs w:val="24"/>
          <w:lang w:val="en-US" w:eastAsia="en-US" w:bidi="en-US"/>
        </w:rPr>
        <w:t>This goes under STOCK DATA or FISHERY DATA according to the domain (if it is a stock or a fishery record)</w:t>
      </w:r>
    </w:p>
  </w:comment>
  <w:comment w:id="6" w:author="Gentile, Aureliano (NFISI)" w:date="2022-01-31T15:44:00Z" w:initials="GA(">
    <w:p>
      <w:r>
        <w:rPr>
          <w:rFonts w:ascii="Liberation Serif" w:hAnsi="Liberation Serif" w:eastAsia="DejaVu Sans" w:cs="Noto Sans Arabic UI"/>
          <w:sz w:val="24"/>
          <w:szCs w:val="24"/>
          <w:lang w:val="en-US" w:eastAsia="en-US" w:bidi="en-US"/>
        </w:rPr>
        <w:t>This goes under STOCK DATA or FISHERY DATA according to the domain (if it is a stock or a fishery record)</w:t>
      </w:r>
    </w:p>
  </w:comment>
  <w:comment w:id="7" w:author="Gentile, Aureliano (NFISI)" w:date="2022-01-31T15:55:00Z" w:initials="GA(">
    <w:p>
      <w:r>
        <w:rPr>
          <w:rFonts w:ascii="Liberation Serif" w:hAnsi="Liberation Serif" w:eastAsia="DejaVu Sans" w:cs="Noto Sans Arabic UI"/>
          <w:sz w:val="24"/>
          <w:szCs w:val="24"/>
          <w:lang w:val="en-US" w:eastAsia="en-US" w:bidi="en-US"/>
        </w:rPr>
        <w:t>Actually this is a group GRSF Fishery GRSF Stock etc</w:t>
      </w:r>
    </w:p>
    <w:p>
      <w:r>
        <w:rPr>
          <w:rFonts w:ascii="Liberation Serif" w:hAnsi="Liberation Serif" w:eastAsia="DejaVu Sans" w:cs="Noto Sans Arabic UI"/>
          <w:sz w:val="24"/>
          <w:szCs w:val="24"/>
          <w:lang w:val="en-US" w:eastAsia="en-US" w:bidi="en-US"/>
        </w:rPr>
      </w:r>
    </w:p>
  </w:comment>
  <w:comment w:id="8" w:author="Gentile, Aureliano (NFISI)" w:date="2022-02-01T12:26:00Z" w:initials="GA(">
    <w:p>
      <w:r>
        <w:rPr>
          <w:rFonts w:ascii="Liberation Serif" w:hAnsi="Liberation Serif" w:eastAsia="DejaVu Sans" w:cs="Noto Sans Arabic UI"/>
          <w:sz w:val="24"/>
          <w:szCs w:val="24"/>
          <w:lang w:val="en-US" w:eastAsia="en-US" w:bidi="en-US"/>
        </w:rPr>
        <w:t xml:space="preserve">This is strange as I see it and indeed it should be there, see for example </w:t>
      </w:r>
      <w:hyperlink r:id="rId1">
        <w:r>
          <w:rPr>
            <w:rFonts w:ascii="Liberation Serif" w:hAnsi="Liberation Serif" w:eastAsia="DejaVu Sans" w:cs="Noto Sans Arabic UI"/>
            <w:sz w:val="24"/>
            <w:szCs w:val="24"/>
            <w:lang w:val="en-US" w:eastAsia="en-US" w:bidi="en-US"/>
          </w:rPr>
          <w:t>https://data.d4science.org/ctlg/GRSF_Admin/55b99803-14c9-4d62-9711-f45486e3d630</w:t>
        </w:r>
      </w:hyperlink>
    </w:p>
    <w:p>
      <w:r>
        <w:rPr>
          <w:rFonts w:ascii="Liberation Serif" w:hAnsi="Liberation Serif" w:eastAsia="DejaVu Sans" w:cs="Noto Sans Arabic UI"/>
          <w:sz w:val="24"/>
          <w:szCs w:val="24"/>
          <w:lang w:val="en-US" w:eastAsia="en-US" w:bidi="en-US"/>
        </w:rPr>
        <w:t xml:space="preserve"> </w:t>
      </w:r>
    </w:p>
    <w:p>
      <w:r>
        <w:rPr>
          <w:rFonts w:ascii="Liberation Serif" w:hAnsi="Liberation Serif" w:eastAsia="DejaVu Sans" w:cs="Noto Sans Arabic UI"/>
          <w:sz w:val="24"/>
          <w:szCs w:val="24"/>
          <w:lang w:val="en-US" w:eastAsia="en-US" w:bidi="en-US"/>
        </w:rPr>
      </w:r>
    </w:p>
  </w:comment>
  <w:comment w:id="9" w:author="Gentile, Aureliano (NFISI)" w:date="2022-02-01T12:28:00Z" w:initials="GA(">
    <w:p>
      <w:r>
        <w:rPr>
          <w:rFonts w:ascii="Liberation Serif" w:hAnsi="Liberation Serif" w:eastAsia="DejaVu Sans" w:cs="Noto Sans Arabic UI"/>
          <w:sz w:val="24"/>
          <w:szCs w:val="24"/>
          <w:lang w:val="en-US" w:eastAsia="en-US" w:bidi="en-US"/>
        </w:rPr>
        <w:t>There are fields with connected records, both for stocks and fisheries under the Identity section. Can be public, no sensitive data</w:t>
      </w:r>
    </w:p>
  </w:comment>
  <w:comment w:id="10" w:author="Gentile, Aureliano (NFISI)" w:date="2022-01-31T15:53:00Z" w:initials="GA(">
    <w:p>
      <w:r>
        <w:rPr>
          <w:rFonts w:ascii="Liberation Serif" w:hAnsi="Liberation Serif" w:eastAsia="DejaVu Sans" w:cs="Noto Sans Arabic UI"/>
          <w:sz w:val="24"/>
          <w:szCs w:val="24"/>
          <w:lang w:val="en-US" w:eastAsia="en-US" w:bidi="en-US"/>
        </w:rPr>
        <w:t>YES annotations are sensitive and added with Data</w:t>
      </w:r>
    </w:p>
  </w:comment>
  <w:comment w:id="11" w:author="Gentile, Aureliano (NFISI)" w:date="2022-02-01T15:00:00Z" w:initials="GA(">
    <w:p>
      <w:r>
        <w:rPr>
          <w:rFonts w:ascii="Liberation Serif" w:hAnsi="Liberation Serif" w:eastAsia="DejaVu Sans" w:cs="Noto Sans Arabic UI"/>
          <w:sz w:val="24"/>
          <w:szCs w:val="24"/>
          <w:lang w:val="en-US" w:eastAsia="en-US" w:bidi="en-US"/>
        </w:rPr>
        <w:t>Should it on Top as well?</w:t>
      </w:r>
    </w:p>
  </w:comment>
  <w:comment w:id="12" w:author="Gentile, Aureliano (NFISI)" w:date="2022-02-01T15:02:00Z" w:initials="GA(">
    <w:p>
      <w:r>
        <w:rPr>
          <w:rFonts w:ascii="Liberation Serif" w:hAnsi="Liberation Serif" w:eastAsia="DejaVu Sans" w:cs="Noto Sans Arabic UI"/>
          <w:sz w:val="24"/>
          <w:szCs w:val="24"/>
          <w:lang w:val="en-US" w:eastAsia="en-US" w:bidi="en-US"/>
        </w:rPr>
        <w:t>This should be a group as well. Name could be “</w:t>
      </w:r>
      <w:r>
        <w:rPr>
          <w:rFonts w:ascii="Liberation Serif" w:hAnsi="Liberation Serif" w:eastAsia="DejaVu Sans" w:cs="Noto Sans Arabic UI"/>
          <w:b/>
          <w:sz w:val="24"/>
          <w:szCs w:val="24"/>
          <w:lang w:val="en-US" w:eastAsia="en-US" w:bidi="en-US"/>
        </w:rPr>
        <w:t>Biomass</w:t>
      </w:r>
      <w:r>
        <w:rPr>
          <w:rFonts w:ascii="Liberation Serif" w:hAnsi="Liberation Serif" w:eastAsia="DejaVu Sans" w:cs="Noto Sans Arabic UI"/>
          <w:sz w:val="24"/>
          <w:szCs w:val="24"/>
          <w:lang w:val="en-US" w:eastAsia="en-US" w:bidi="en-US"/>
        </w:rPr>
        <w:t>”.</w:t>
      </w:r>
    </w:p>
  </w:comment>
  <w:comment w:id="13" w:author="Gentile, Aureliano (NFISI)" w:date="2022-02-01T15:19:00Z" w:initials="GA(">
    <w:p>
      <w:r>
        <w:rPr>
          <w:rFonts w:ascii="Liberation Serif" w:hAnsi="Liberation Serif" w:eastAsia="DejaVu Sans" w:cs="Noto Sans Arabic UI"/>
          <w:sz w:val="24"/>
          <w:szCs w:val="24"/>
          <w:lang w:val="en-US" w:eastAsia="en-US" w:bidi="en-US"/>
        </w:rPr>
        <w:t>YES, this goes under “Stock Data”</w:t>
      </w:r>
    </w:p>
  </w:comment>
  <w:comment w:id="14" w:author="Gentile, Aureliano (NFISI)" w:date="2022-02-01T15:20:00Z" w:initials="GA(">
    <w:p>
      <w:r>
        <w:rPr>
          <w:rFonts w:ascii="Liberation Serif" w:hAnsi="Liberation Serif" w:eastAsia="DejaVu Sans" w:cs="Noto Sans Arabic UI"/>
          <w:sz w:val="24"/>
          <w:szCs w:val="24"/>
          <w:lang w:val="en-US" w:eastAsia="en-US" w:bidi="en-US"/>
        </w:rPr>
        <w:t>YES&lt; this goes under “Stock Data”</w:t>
      </w:r>
    </w:p>
  </w:comment>
  <w:comment w:id="15" w:author="Gentile, Aureliano (NFISI)" w:date="2022-02-01T15:22:00Z" w:initials="GA(">
    <w:p>
      <w:r>
        <w:rPr>
          <w:rFonts w:ascii="Liberation Serif" w:hAnsi="Liberation Serif" w:eastAsia="DejaVu Sans" w:cs="Noto Sans Arabic UI"/>
          <w:sz w:val="24"/>
          <w:szCs w:val="24"/>
          <w:lang w:val="en-US" w:eastAsia="en-US" w:bidi="en-US"/>
        </w:rPr>
        <w:t>YES, let’s make sensitive so all that goes under “Stock Data” is not displayed unless authorized. Otherwise the risk is to display information out of the full context. (Same logic for data owner)</w:t>
      </w:r>
    </w:p>
  </w:comment>
  <w:comment w:id="16" w:author="Gentile, Aureliano (NFISI)" w:date="2022-02-01T15:24:00Z" w:initials="GA(">
    <w:p>
      <w:r>
        <w:rPr>
          <w:rFonts w:ascii="Liberation Serif" w:hAnsi="Liberation Serif" w:eastAsia="DejaVu Sans" w:cs="Noto Sans Arabic UI"/>
          <w:sz w:val="24"/>
          <w:szCs w:val="24"/>
          <w:lang w:val="en-US" w:eastAsia="en-US" w:bidi="en-US"/>
        </w:rPr>
        <w:t>Actually this is mandatory. Each record has its own type value.</w:t>
      </w:r>
    </w:p>
  </w:comment>
  <w:comment w:id="17" w:author="Gentile, Aureliano (NFISI)" w:date="2022-02-01T15:28:00Z" w:initials="GA(">
    <w:p>
      <w:r>
        <w:rPr>
          <w:rFonts w:ascii="Liberation Serif" w:hAnsi="Liberation Serif" w:eastAsia="DejaVu Sans" w:cs="Noto Sans Arabic UI"/>
          <w:sz w:val="24"/>
          <w:szCs w:val="24"/>
          <w:lang w:val="en-US" w:eastAsia="en-US" w:bidi="en-US"/>
        </w:rPr>
        <w:t>Yes it is a group called GRSF Traceability Flag. It is mandatory with value yes or no (Boolean)</w:t>
      </w:r>
    </w:p>
    <w:p>
      <w:r>
        <w:rPr>
          <w:rFonts w:ascii="Liberation Serif" w:hAnsi="Liberation Serif" w:eastAsia="DejaVu Sans" w:cs="Noto Sans Arabic UI"/>
          <w:sz w:val="24"/>
          <w:szCs w:val="24"/>
          <w:lang w:val="en-US" w:eastAsia="en-US" w:bidi="en-US"/>
        </w:rPr>
      </w:r>
    </w:p>
  </w:comment>
  <w:comment w:id="18" w:author="Gentile, Aureliano (NFISI)" w:date="2022-02-01T15:31:00Z" w:initials="GA(">
    <w:p>
      <w:r>
        <w:rPr>
          <w:rFonts w:ascii="Liberation Serif" w:hAnsi="Liberation Serif" w:eastAsia="DejaVu Sans" w:cs="Noto Sans Arabic UI"/>
          <w:sz w:val="24"/>
          <w:szCs w:val="24"/>
          <w:lang w:val="en-US" w:eastAsia="en-US" w:bidi="en-US"/>
        </w:rPr>
        <w:t>No longer in use can be removed</w:t>
      </w:r>
    </w:p>
  </w:comment>
  <w:comment w:id="19" w:author="Gentile, Aureliano (NFISI)" w:date="2022-02-01T15:42:00Z" w:initials="GA(">
    <w:p>
      <w:r>
        <w:rPr>
          <w:rFonts w:ascii="Liberation Serif" w:hAnsi="Liberation Serif" w:eastAsia="DejaVu Sans" w:cs="Noto Sans Arabic UI"/>
          <w:sz w:val="24"/>
          <w:szCs w:val="24"/>
          <w:lang w:val="en-US" w:eastAsia="en-US" w:bidi="en-US"/>
        </w:rPr>
        <w:t>Actually this is mandatory, each record by having its own type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settings.xml><?xml version="1.0" encoding="utf-8"?>
<w:settings xmlns:w="http://schemas.openxmlformats.org/wordprocessingml/2006/main">
  <w:zoom w:percent="90"/>
  <w:trackRevision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3">
    <w:name w:val="Heading 3"/>
    <w:basedOn w:val="Normal"/>
    <w:link w:val="Heading3Char"/>
    <w:uiPriority w:val="9"/>
    <w:qFormat/>
    <w:rsid w:val="007f34a4"/>
    <w:pPr>
      <w:spacing w:lineRule="auto" w:line="240" w:beforeAutospacing="1" w:afterAutospacing="1"/>
      <w:outlineLvl w:val="2"/>
    </w:pPr>
    <w:rPr>
      <w:rFonts w:ascii="Times New Roman" w:hAnsi="Times New Roman" w:eastAsia="Times New Roman" w:cs="Times New Roman"/>
      <w:b/>
      <w:bCs/>
      <w:sz w:val="27"/>
      <w:szCs w:val="27"/>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uiPriority w:val="9"/>
    <w:qFormat/>
    <w:rsid w:val="007f34a4"/>
    <w:rPr>
      <w:rFonts w:ascii="Times New Roman" w:hAnsi="Times New Roman" w:eastAsia="Times New Roman" w:cs="Times New Roman"/>
      <w:b/>
      <w:bCs/>
      <w:sz w:val="27"/>
      <w:szCs w:val="27"/>
    </w:rPr>
  </w:style>
  <w:style w:type="character" w:styleId="Mwheadline" w:customStyle="1">
    <w:name w:val="mw-headline"/>
    <w:basedOn w:val="DefaultParagraphFont"/>
    <w:qFormat/>
    <w:rsid w:val="007f34a4"/>
    <w:rPr/>
  </w:style>
  <w:style w:type="character" w:styleId="InternetLink">
    <w:name w:val="Hyperlink"/>
    <w:basedOn w:val="DefaultParagraphFont"/>
    <w:uiPriority w:val="99"/>
    <w:semiHidden/>
    <w:unhideWhenUsed/>
    <w:rsid w:val="007f34a4"/>
    <w:rPr>
      <w:color w:val="0000FF"/>
      <w:u w:val="single"/>
    </w:rPr>
  </w:style>
  <w:style w:type="character" w:styleId="Annotationreference">
    <w:name w:val="annotation reference"/>
    <w:basedOn w:val="DefaultParagraphFont"/>
    <w:uiPriority w:val="99"/>
    <w:semiHidden/>
    <w:unhideWhenUsed/>
    <w:qFormat/>
    <w:rsid w:val="00081209"/>
    <w:rPr>
      <w:sz w:val="16"/>
      <w:szCs w:val="16"/>
    </w:rPr>
  </w:style>
  <w:style w:type="character" w:styleId="CommentTextChar" w:customStyle="1">
    <w:name w:val="Comment Text Char"/>
    <w:basedOn w:val="DefaultParagraphFont"/>
    <w:link w:val="CommentText"/>
    <w:uiPriority w:val="99"/>
    <w:semiHidden/>
    <w:qFormat/>
    <w:rsid w:val="00081209"/>
    <w:rPr>
      <w:sz w:val="20"/>
      <w:szCs w:val="20"/>
    </w:rPr>
  </w:style>
  <w:style w:type="character" w:styleId="CommentSubjectChar" w:customStyle="1">
    <w:name w:val="Comment Subject Char"/>
    <w:basedOn w:val="CommentTextChar"/>
    <w:link w:val="CommentSubject"/>
    <w:uiPriority w:val="99"/>
    <w:semiHidden/>
    <w:qFormat/>
    <w:rsid w:val="00081209"/>
    <w:rPr>
      <w:b/>
      <w:bCs/>
      <w:sz w:val="20"/>
      <w:szCs w:val="20"/>
    </w:rPr>
  </w:style>
  <w:style w:type="character" w:styleId="BalloonTextChar" w:customStyle="1">
    <w:name w:val="Balloon Text Char"/>
    <w:basedOn w:val="DefaultParagraphFont"/>
    <w:link w:val="BalloonText"/>
    <w:uiPriority w:val="99"/>
    <w:semiHidden/>
    <w:qFormat/>
    <w:rsid w:val="00081209"/>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7f34a4"/>
    <w:pPr>
      <w:spacing w:lineRule="auto" w:line="240" w:beforeAutospacing="1" w:afterAutospacing="1"/>
    </w:pPr>
    <w:rPr>
      <w:rFonts w:ascii="Times New Roman" w:hAnsi="Times New Roman" w:eastAsia="Times New Roman" w:cs="Times New Roman"/>
      <w:sz w:val="24"/>
      <w:szCs w:val="24"/>
    </w:rPr>
  </w:style>
  <w:style w:type="paragraph" w:styleId="Annotationtext">
    <w:name w:val="annotation text"/>
    <w:basedOn w:val="Normal"/>
    <w:link w:val="CommentTextChar"/>
    <w:uiPriority w:val="99"/>
    <w:semiHidden/>
    <w:unhideWhenUsed/>
    <w:qFormat/>
    <w:rsid w:val="00081209"/>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081209"/>
    <w:pPr/>
    <w:rPr>
      <w:b/>
      <w:bCs/>
    </w:rPr>
  </w:style>
  <w:style w:type="paragraph" w:styleId="BalloonText">
    <w:name w:val="Balloon Text"/>
    <w:basedOn w:val="Normal"/>
    <w:link w:val="BalloonTextChar"/>
    <w:uiPriority w:val="99"/>
    <w:semiHidden/>
    <w:unhideWhenUsed/>
    <w:qFormat/>
    <w:rsid w:val="00081209"/>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comments.xml.rels><?xml version="1.0" encoding="UTF-8"?>
<Relationships xmlns="http://schemas.openxmlformats.org/package/2006/relationships"><Relationship Id="rId1" Type="http://schemas.openxmlformats.org/officeDocument/2006/relationships/hyperlink" Target="https://data.d4science.org/ctlg/GRSF_Admin/55b99803-14c9-4d62-9711-f45486e3d630" TargetMode="External"/>
</Relationship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ata.d4science.org/ctlg/GRSF_Admin/f82393dd-d23a-3c26-98d3-ccc5f7910266" TargetMode="External"/><Relationship Id="rId3" Type="http://schemas.openxmlformats.org/officeDocument/2006/relationships/hyperlink" Target="http://data.d4science.org/ctlg/GRSF_Admin/c29b2485-c33f-3c03-8790-55a1dcf045ed" TargetMode="External"/><Relationship Id="rId4" Type="http://schemas.openxmlformats.org/officeDocument/2006/relationships/hyperlink" Target="https://data.d4science.org/ctlg/GRSF_Admin/f6342402-b5fb-3457-9b49-c0a018f2ce72" TargetMode="External"/><Relationship Id="rId5" Type="http://schemas.openxmlformats.org/officeDocument/2006/relationships/hyperlink" Target="https://data.d4science.org/ctlg/GRSF/a676350b-c37c-3754-aa64-13ad407f829e" TargetMode="External"/><Relationship Id="rId6" Type="http://schemas.openxmlformats.org/officeDocument/2006/relationships/hyperlink" Target="https://data.d4science.org/ctlg/GRSF_Admin/22657fbf-41fb-3c10-90bd-6244b38d4e05" TargetMode="External"/><Relationship Id="rId7" Type="http://schemas.openxmlformats.org/officeDocument/2006/relationships/hyperlink" Target="http://data.d4science.org/ctlg/GRSF_Admin/f6342402-b5fb-3457-9b49-c0a018f2ce72" TargetMode="External"/><Relationship Id="rId8" Type="http://schemas.openxmlformats.org/officeDocument/2006/relationships/hyperlink" Target="https://data.d4science.org/ctlg/GRSF_Admin/de98c17e-6418-4cd0-8929-4ad0f63dbff8" TargetMode="External"/><Relationship Id="rId9" Type="http://schemas.openxmlformats.org/officeDocument/2006/relationships/hyperlink" Target="https://i-marine.d4science.org/group/grsf_admin/data-catalogue?path=/group/grsf-traceability-flag" TargetMode="External"/><Relationship Id="rId10" Type="http://schemas.openxmlformats.org/officeDocument/2006/relationships/comments" Target="comments.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E97E0-55C7-4258-AEE4-21EF87BE4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Application>LibreOffice/6.4.7.2$Linux_X86_64 LibreOffice_project/40$Build-2</Application>
  <Pages>13</Pages>
  <Words>1540</Words>
  <Characters>9927</Characters>
  <CharactersWithSpaces>10982</CharactersWithSpaces>
  <Paragraphs>487</Paragraphs>
  <Company>FAO of the UN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2022-01-24T15:57:00Z</dcterms:created>
  <dc:creator>Gentile, Aureliano (NFISI)</dc:creator>
  <dc:description/>
  <dc:language>it-IT</dc:language>
  <cp:lastModifiedBy>Gentile, Aureliano (NFISI)</cp:lastModifiedBy>
  <dcterms:modified xsi:type="dcterms:W3CDTF">2022-02-01T14:43:00Z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FAO of the UN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